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MÓDOSÍTÓ INDÍTVÁNY</w:t>
      </w:r>
    </w:p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91BFE" w:rsidRDefault="00591BFE" w:rsidP="00591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Pénzügyi és Kerületfejlesztési Bizottság </w:t>
      </w:r>
      <w:r w:rsidRPr="009A3D06">
        <w:rPr>
          <w:rFonts w:ascii="Times New Roman" w:hAnsi="Times New Roman"/>
          <w:b/>
          <w:bCs/>
          <w:sz w:val="24"/>
          <w:szCs w:val="24"/>
        </w:rPr>
        <w:t xml:space="preserve">2022. </w:t>
      </w:r>
      <w:r w:rsidR="008A7852">
        <w:rPr>
          <w:rFonts w:ascii="Times New Roman" w:hAnsi="Times New Roman"/>
          <w:b/>
          <w:bCs/>
          <w:sz w:val="24"/>
          <w:szCs w:val="24"/>
        </w:rPr>
        <w:t>december 14</w:t>
      </w:r>
      <w:r>
        <w:rPr>
          <w:rFonts w:ascii="Times New Roman" w:hAnsi="Times New Roman"/>
          <w:b/>
          <w:bCs/>
          <w:sz w:val="24"/>
          <w:szCs w:val="24"/>
        </w:rPr>
        <w:t xml:space="preserve">-i rendkívüli ülésének </w:t>
      </w:r>
    </w:p>
    <w:p w:rsidR="00591BFE" w:rsidRDefault="007A05D8" w:rsidP="00591BFE">
      <w:pPr>
        <w:widowControl w:val="0"/>
        <w:autoSpaceDE w:val="0"/>
        <w:autoSpaceDN w:val="0"/>
        <w:adjustRightInd w:val="0"/>
        <w:spacing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591BFE">
        <w:rPr>
          <w:rFonts w:ascii="Times New Roman" w:hAnsi="Times New Roman"/>
          <w:b/>
          <w:bCs/>
          <w:sz w:val="24"/>
          <w:szCs w:val="24"/>
        </w:rPr>
        <w:t>.</w:t>
      </w:r>
      <w:r w:rsidR="00591BFE"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:rsidR="00591BFE" w:rsidRDefault="00591BFE" w:rsidP="00591BFE">
      <w:pPr>
        <w:spacing w:after="160" w:line="256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591BFE" w:rsidRPr="009606A7" w:rsidRDefault="00591BFE" w:rsidP="008A7852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9606A7">
        <w:rPr>
          <w:rFonts w:ascii="Times New Roman" w:hAnsi="Times New Roman"/>
          <w:sz w:val="24"/>
          <w:szCs w:val="24"/>
        </w:rPr>
        <w:t xml:space="preserve">A Pénzügyi és Kerületfejlesztési Bizottság 2022. </w:t>
      </w:r>
      <w:r w:rsidR="009606A7" w:rsidRPr="009606A7">
        <w:rPr>
          <w:rFonts w:ascii="Times New Roman" w:hAnsi="Times New Roman"/>
          <w:sz w:val="24"/>
          <w:szCs w:val="24"/>
        </w:rPr>
        <w:t>december 14.</w:t>
      </w:r>
      <w:r w:rsidRPr="009606A7">
        <w:rPr>
          <w:rFonts w:ascii="Times New Roman" w:hAnsi="Times New Roman"/>
          <w:sz w:val="24"/>
          <w:szCs w:val="24"/>
        </w:rPr>
        <w:t xml:space="preserve"> napjára meghirdetett rendkívüli ülésének napirendjén szerepel </w:t>
      </w:r>
      <w:r w:rsidR="00300C8D">
        <w:rPr>
          <w:rFonts w:ascii="Times New Roman" w:hAnsi="Times New Roman"/>
          <w:sz w:val="24"/>
          <w:szCs w:val="24"/>
        </w:rPr>
        <w:t>4</w:t>
      </w:r>
      <w:r w:rsidRPr="009606A7">
        <w:rPr>
          <w:rFonts w:ascii="Times New Roman" w:hAnsi="Times New Roman"/>
          <w:sz w:val="24"/>
          <w:szCs w:val="24"/>
        </w:rPr>
        <w:t xml:space="preserve">. napirendi pontként a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777287717"/>
          <w:placeholder>
            <w:docPart w:val="1DDDEFCB7212498881A935633EF397D6"/>
          </w:placeholder>
        </w:sdtPr>
        <w:sdtEndPr/>
        <w:sdtContent>
          <w:r w:rsidR="007A05D8" w:rsidRPr="009606A7">
            <w:rPr>
              <w:rFonts w:ascii="Times New Roman" w:eastAsia="Calibri" w:hAnsi="Times New Roman"/>
              <w:sz w:val="24"/>
              <w:szCs w:val="24"/>
            </w:rPr>
            <w:t>2023. évi Társasház Energiahatékonysági és Klímavédelmi Pályázat kiírása</w:t>
          </w:r>
        </w:sdtContent>
      </w:sdt>
      <w:r w:rsidR="007A05D8" w:rsidRPr="009606A7">
        <w:rPr>
          <w:rFonts w:ascii="Times New Roman" w:hAnsi="Times New Roman"/>
          <w:sz w:val="24"/>
          <w:szCs w:val="24"/>
        </w:rPr>
        <w:t xml:space="preserve"> </w:t>
      </w:r>
      <w:r w:rsidRPr="009606A7">
        <w:rPr>
          <w:rFonts w:ascii="Times New Roman" w:hAnsi="Times New Roman"/>
          <w:sz w:val="24"/>
          <w:szCs w:val="24"/>
        </w:rPr>
        <w:t>című előterjesztés.</w:t>
      </w:r>
    </w:p>
    <w:p w:rsidR="00591BFE" w:rsidRPr="009606A7" w:rsidRDefault="00591BFE" w:rsidP="00591BFE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1BFE" w:rsidRPr="009606A7" w:rsidRDefault="009606A7" w:rsidP="009606A7">
      <w:pPr>
        <w:jc w:val="both"/>
        <w:rPr>
          <w:rFonts w:ascii="Times New Roman" w:hAnsi="Times New Roman"/>
          <w:sz w:val="24"/>
          <w:szCs w:val="24"/>
        </w:rPr>
      </w:pPr>
      <w:r w:rsidRPr="009606A7">
        <w:rPr>
          <w:rFonts w:ascii="Times New Roman" w:hAnsi="Times New Roman"/>
          <w:sz w:val="24"/>
          <w:szCs w:val="24"/>
        </w:rPr>
        <w:t>A határozati javaslat mellékleteként csatolásra került a 2023. évi társasház Energiahatékonysági és Klímavédelmi Pályázat Pályázati Kiírása (a továbbiakban: Pályázati Kiírás) és 1-6. számú mellékletei.</w:t>
      </w:r>
    </w:p>
    <w:p w:rsidR="009606A7" w:rsidRDefault="009606A7" w:rsidP="009606A7">
      <w:pPr>
        <w:jc w:val="both"/>
        <w:rPr>
          <w:rFonts w:ascii="Times New Roman" w:hAnsi="Times New Roman"/>
          <w:sz w:val="24"/>
          <w:szCs w:val="24"/>
        </w:rPr>
      </w:pPr>
      <w:r w:rsidRPr="009606A7">
        <w:rPr>
          <w:rFonts w:ascii="Times New Roman" w:hAnsi="Times New Roman"/>
          <w:sz w:val="24"/>
          <w:szCs w:val="24"/>
        </w:rPr>
        <w:t>A Pályázati Kiírás</w:t>
      </w:r>
      <w:r>
        <w:rPr>
          <w:rFonts w:ascii="Times New Roman" w:hAnsi="Times New Roman"/>
          <w:sz w:val="24"/>
          <w:szCs w:val="24"/>
        </w:rPr>
        <w:t>ban</w:t>
      </w:r>
      <w:r w:rsidRPr="009606A7">
        <w:rPr>
          <w:rFonts w:ascii="Times New Roman" w:hAnsi="Times New Roman"/>
          <w:sz w:val="24"/>
          <w:szCs w:val="24"/>
        </w:rPr>
        <w:t xml:space="preserve"> az szerepel, hogy a belső udvar zöldítésénél csak az előkészítésre lehet pályázni, magára a növényesítésre nem </w:t>
      </w:r>
      <w:r>
        <w:rPr>
          <w:rFonts w:ascii="Times New Roman" w:hAnsi="Times New Roman"/>
          <w:sz w:val="24"/>
          <w:szCs w:val="24"/>
        </w:rPr>
        <w:t>(II. fejezet 2</w:t>
      </w:r>
      <w:proofErr w:type="gramStart"/>
      <w:r>
        <w:rPr>
          <w:rFonts w:ascii="Times New Roman" w:hAnsi="Times New Roman"/>
          <w:sz w:val="24"/>
          <w:szCs w:val="24"/>
        </w:rPr>
        <w:t>.h</w:t>
      </w:r>
      <w:proofErr w:type="gramEnd"/>
      <w:r>
        <w:rPr>
          <w:rFonts w:ascii="Times New Roman" w:hAnsi="Times New Roman"/>
          <w:sz w:val="24"/>
          <w:szCs w:val="24"/>
        </w:rPr>
        <w:t>) pont)</w:t>
      </w:r>
      <w:r w:rsidRPr="009606A7">
        <w:rPr>
          <w:rFonts w:ascii="Times New Roman" w:hAnsi="Times New Roman"/>
          <w:sz w:val="24"/>
          <w:szCs w:val="24"/>
        </w:rPr>
        <w:t>.</w:t>
      </w:r>
    </w:p>
    <w:p w:rsidR="002C2614" w:rsidRDefault="003E6DF3" w:rsidP="003E6DF3">
      <w:pPr>
        <w:jc w:val="both"/>
        <w:rPr>
          <w:ins w:id="0" w:author="Vajda Eszter" w:date="2022-12-13T13:33:00Z"/>
          <w:rFonts w:ascii="Times New Roman" w:hAnsi="Times New Roman"/>
          <w:sz w:val="24"/>
          <w:szCs w:val="24"/>
        </w:rPr>
      </w:pPr>
      <w:r w:rsidRPr="003E6DF3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lakóközösségeknek és az önkormányzati intézményeknek nyújtandó </w:t>
      </w:r>
      <w:proofErr w:type="spellStart"/>
      <w:r w:rsidRPr="003E6DF3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3E6DF3">
        <w:rPr>
          <w:rFonts w:ascii="Times New Roman" w:hAnsi="Times New Roman"/>
          <w:sz w:val="24"/>
          <w:szCs w:val="24"/>
        </w:rPr>
        <w:t xml:space="preserve"> támogatásról szóló 28/2013. (V.31.) önkormányzati rendeletében foglaltak alapján a korábbi években pályázatot írt ki kerületi lakóközösségek és önkormányzati intézmények növényesítésének támogatására, melyet a Hivatal Városüzemeltetési Irodája kezelt. </w:t>
      </w:r>
    </w:p>
    <w:p w:rsidR="002C2614" w:rsidRDefault="002C2614" w:rsidP="003E6DF3">
      <w:pPr>
        <w:jc w:val="both"/>
        <w:rPr>
          <w:rFonts w:ascii="Times New Roman" w:hAnsi="Times New Roman"/>
          <w:sz w:val="24"/>
          <w:szCs w:val="24"/>
        </w:rPr>
      </w:pPr>
      <w:ins w:id="1" w:author="Vajda Eszter" w:date="2022-12-13T13:33:00Z">
        <w:r>
          <w:rPr>
            <w:rFonts w:ascii="Times New Roman" w:hAnsi="Times New Roman"/>
            <w:sz w:val="24"/>
            <w:szCs w:val="24"/>
          </w:rPr>
          <w:t xml:space="preserve">A zöldesítéssel összefüggő előkészítési és </w:t>
        </w:r>
        <w:proofErr w:type="spellStart"/>
        <w:r>
          <w:rPr>
            <w:rFonts w:ascii="Times New Roman" w:hAnsi="Times New Roman"/>
            <w:sz w:val="24"/>
            <w:szCs w:val="24"/>
          </w:rPr>
          <w:t>növényesítési</w:t>
        </w:r>
        <w:proofErr w:type="spellEnd"/>
        <w:r>
          <w:rPr>
            <w:rFonts w:ascii="Times New Roman" w:hAnsi="Times New Roman"/>
            <w:sz w:val="24"/>
            <w:szCs w:val="24"/>
          </w:rPr>
          <w:t xml:space="preserve"> munkánk </w:t>
        </w:r>
      </w:ins>
      <w:ins w:id="2" w:author="Vajda Eszter" w:date="2022-12-13T13:35:00Z">
        <w:r>
          <w:rPr>
            <w:rFonts w:ascii="Times New Roman" w:hAnsi="Times New Roman"/>
            <w:sz w:val="24"/>
            <w:szCs w:val="24"/>
          </w:rPr>
          <w:t xml:space="preserve">egy pályázati eljárás keretében kerül majd </w:t>
        </w:r>
      </w:ins>
      <w:ins w:id="3" w:author="Vajda Eszter" w:date="2022-12-13T13:42:00Z">
        <w:r w:rsidR="00F376E6">
          <w:rPr>
            <w:rFonts w:ascii="Times New Roman" w:hAnsi="Times New Roman"/>
            <w:sz w:val="24"/>
            <w:szCs w:val="24"/>
          </w:rPr>
          <w:t>kiírásra</w:t>
        </w:r>
      </w:ins>
      <w:bookmarkStart w:id="4" w:name="_GoBack"/>
      <w:bookmarkEnd w:id="4"/>
      <w:ins w:id="5" w:author="Vajda Eszter" w:date="2022-12-13T13:35:00Z">
        <w:r>
          <w:rPr>
            <w:rFonts w:ascii="Times New Roman" w:hAnsi="Times New Roman"/>
            <w:sz w:val="24"/>
            <w:szCs w:val="24"/>
          </w:rPr>
          <w:t>.</w:t>
        </w:r>
      </w:ins>
    </w:p>
    <w:p w:rsidR="009606A7" w:rsidRPr="009606A7" w:rsidRDefault="008318B9" w:rsidP="009606A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Fentiekben foglaltakra figyelemmel</w:t>
      </w:r>
      <w:r w:rsidR="009606A7" w:rsidRPr="009606A7">
        <w:rPr>
          <w:rFonts w:ascii="Times New Roman" w:hAnsi="Times New Roman"/>
          <w:sz w:val="24"/>
          <w:szCs w:val="24"/>
        </w:rPr>
        <w:t xml:space="preserve"> a </w:t>
      </w:r>
      <w:r w:rsidR="009606A7">
        <w:rPr>
          <w:rFonts w:ascii="Times New Roman" w:hAnsi="Times New Roman"/>
          <w:sz w:val="24"/>
          <w:szCs w:val="24"/>
        </w:rPr>
        <w:t>P</w:t>
      </w:r>
      <w:r w:rsidR="009606A7" w:rsidRPr="009606A7">
        <w:rPr>
          <w:rFonts w:ascii="Times New Roman" w:hAnsi="Times New Roman"/>
          <w:sz w:val="24"/>
          <w:szCs w:val="24"/>
        </w:rPr>
        <w:t xml:space="preserve">ályázati </w:t>
      </w:r>
      <w:r w:rsidR="009606A7">
        <w:rPr>
          <w:rFonts w:ascii="Times New Roman" w:hAnsi="Times New Roman"/>
          <w:sz w:val="24"/>
          <w:szCs w:val="24"/>
        </w:rPr>
        <w:t>K</w:t>
      </w:r>
      <w:r w:rsidR="009606A7" w:rsidRPr="009606A7">
        <w:rPr>
          <w:rFonts w:ascii="Times New Roman" w:hAnsi="Times New Roman"/>
          <w:sz w:val="24"/>
          <w:szCs w:val="24"/>
        </w:rPr>
        <w:t>iírás II.</w:t>
      </w:r>
      <w:r w:rsidR="009606A7">
        <w:rPr>
          <w:rFonts w:ascii="Times New Roman" w:hAnsi="Times New Roman"/>
          <w:sz w:val="24"/>
          <w:szCs w:val="24"/>
        </w:rPr>
        <w:t xml:space="preserve"> fejezet </w:t>
      </w:r>
      <w:r w:rsidR="009606A7" w:rsidRPr="009606A7">
        <w:rPr>
          <w:rFonts w:ascii="Times New Roman" w:hAnsi="Times New Roman"/>
          <w:sz w:val="24"/>
          <w:szCs w:val="24"/>
        </w:rPr>
        <w:t>2</w:t>
      </w:r>
      <w:proofErr w:type="gramStart"/>
      <w:r w:rsidR="009606A7">
        <w:rPr>
          <w:rFonts w:ascii="Times New Roman" w:hAnsi="Times New Roman"/>
          <w:sz w:val="24"/>
          <w:szCs w:val="24"/>
        </w:rPr>
        <w:t>.</w:t>
      </w:r>
      <w:r w:rsidR="009606A7" w:rsidRPr="009606A7">
        <w:rPr>
          <w:rFonts w:ascii="Times New Roman" w:hAnsi="Times New Roman"/>
          <w:sz w:val="24"/>
          <w:szCs w:val="24"/>
        </w:rPr>
        <w:t>h</w:t>
      </w:r>
      <w:proofErr w:type="gramEnd"/>
      <w:r w:rsidR="009606A7">
        <w:rPr>
          <w:rFonts w:ascii="Times New Roman" w:hAnsi="Times New Roman"/>
          <w:sz w:val="24"/>
          <w:szCs w:val="24"/>
        </w:rPr>
        <w:t>)</w:t>
      </w:r>
      <w:r w:rsidR="009606A7" w:rsidRPr="009606A7">
        <w:rPr>
          <w:rFonts w:ascii="Times New Roman" w:hAnsi="Times New Roman"/>
          <w:sz w:val="24"/>
          <w:szCs w:val="24"/>
        </w:rPr>
        <w:t xml:space="preserve"> pontját </w:t>
      </w:r>
      <w:r>
        <w:rPr>
          <w:rFonts w:ascii="Times New Roman" w:hAnsi="Times New Roman"/>
          <w:sz w:val="24"/>
          <w:szCs w:val="24"/>
        </w:rPr>
        <w:t>kerüljön törlésre</w:t>
      </w:r>
      <w:ins w:id="6" w:author="Vajda Eszter" w:date="2022-12-13T13:37:00Z">
        <w:r w:rsidR="002C2614">
          <w:rPr>
            <w:rFonts w:ascii="Times New Roman" w:hAnsi="Times New Roman"/>
            <w:sz w:val="24"/>
            <w:szCs w:val="24"/>
          </w:rPr>
          <w:t xml:space="preserve">, ezzel összefüggésben módosításra került az 1. </w:t>
        </w:r>
      </w:ins>
      <w:ins w:id="7" w:author="Vajda Eszter" w:date="2022-12-13T13:38:00Z">
        <w:r w:rsidR="002C2614">
          <w:rPr>
            <w:rFonts w:ascii="Times New Roman" w:hAnsi="Times New Roman"/>
            <w:sz w:val="24"/>
            <w:szCs w:val="24"/>
          </w:rPr>
          <w:t xml:space="preserve">és 2. </w:t>
        </w:r>
      </w:ins>
      <w:ins w:id="8" w:author="Vajda Eszter" w:date="2022-12-13T13:37:00Z">
        <w:r w:rsidR="002C2614">
          <w:rPr>
            <w:rFonts w:ascii="Times New Roman" w:hAnsi="Times New Roman"/>
            <w:sz w:val="24"/>
            <w:szCs w:val="24"/>
          </w:rPr>
          <w:t>melléklet</w:t>
        </w:r>
      </w:ins>
      <w:ins w:id="9" w:author="Vajda Eszter" w:date="2022-12-13T13:38:00Z">
        <w:r w:rsidR="002C2614">
          <w:rPr>
            <w:rFonts w:ascii="Times New Roman" w:hAnsi="Times New Roman"/>
            <w:sz w:val="24"/>
            <w:szCs w:val="24"/>
          </w:rPr>
          <w:t>.</w:t>
        </w:r>
      </w:ins>
      <w:del w:id="10" w:author="Vajda Eszter" w:date="2022-12-13T13:37:00Z">
        <w:r w:rsidDel="002C2614">
          <w:rPr>
            <w:rFonts w:ascii="Times New Roman" w:hAnsi="Times New Roman"/>
            <w:sz w:val="24"/>
            <w:szCs w:val="24"/>
          </w:rPr>
          <w:delText>.</w:delText>
        </w:r>
      </w:del>
    </w:p>
    <w:p w:rsidR="007D51B3" w:rsidRDefault="00591BFE" w:rsidP="00591BFE">
      <w:pPr>
        <w:spacing w:after="6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0C8D">
        <w:rPr>
          <w:rFonts w:ascii="Times New Roman" w:hAnsi="Times New Roman"/>
          <w:b/>
          <w:sz w:val="24"/>
          <w:szCs w:val="24"/>
        </w:rPr>
        <w:t xml:space="preserve">Kérjük a </w:t>
      </w:r>
      <w:r w:rsidR="00865FC9">
        <w:rPr>
          <w:rFonts w:ascii="Times New Roman" w:hAnsi="Times New Roman"/>
          <w:b/>
          <w:sz w:val="24"/>
          <w:szCs w:val="24"/>
        </w:rPr>
        <w:t>T</w:t>
      </w:r>
      <w:r w:rsidRPr="00300C8D">
        <w:rPr>
          <w:rFonts w:ascii="Times New Roman" w:hAnsi="Times New Roman"/>
          <w:b/>
          <w:sz w:val="24"/>
          <w:szCs w:val="24"/>
        </w:rPr>
        <w:t>isztelt Bizottságot</w:t>
      </w:r>
      <w:r w:rsidR="00865FC9">
        <w:rPr>
          <w:rFonts w:ascii="Times New Roman" w:hAnsi="Times New Roman"/>
          <w:b/>
          <w:sz w:val="24"/>
          <w:szCs w:val="24"/>
        </w:rPr>
        <w:t>, hogy</w:t>
      </w:r>
      <w:r w:rsidRPr="00300C8D">
        <w:rPr>
          <w:rFonts w:ascii="Times New Roman" w:hAnsi="Times New Roman"/>
          <w:b/>
          <w:sz w:val="24"/>
          <w:szCs w:val="24"/>
        </w:rPr>
        <w:t xml:space="preserve"> az eredeti határozati javaslat helyett az alábbi </w:t>
      </w:r>
      <w:r w:rsidR="00300C8D">
        <w:rPr>
          <w:rFonts w:ascii="Times New Roman" w:hAnsi="Times New Roman"/>
          <w:b/>
          <w:sz w:val="24"/>
          <w:szCs w:val="24"/>
        </w:rPr>
        <w:t xml:space="preserve">módosító indítvány </w:t>
      </w:r>
      <w:r w:rsidR="0069220F">
        <w:rPr>
          <w:rFonts w:ascii="Times New Roman" w:hAnsi="Times New Roman"/>
          <w:b/>
          <w:sz w:val="24"/>
          <w:szCs w:val="24"/>
        </w:rPr>
        <w:t>határozati javaslatá</w:t>
      </w:r>
      <w:r w:rsidR="00865FC9">
        <w:rPr>
          <w:rFonts w:ascii="Times New Roman" w:hAnsi="Times New Roman"/>
          <w:b/>
          <w:sz w:val="24"/>
          <w:szCs w:val="24"/>
        </w:rPr>
        <w:t>t elfogadni szíveskedjen.</w:t>
      </w:r>
      <w:r w:rsidR="0069220F">
        <w:rPr>
          <w:rFonts w:ascii="Times New Roman" w:hAnsi="Times New Roman"/>
          <w:b/>
          <w:sz w:val="24"/>
          <w:szCs w:val="24"/>
        </w:rPr>
        <w:t xml:space="preserve"> </w:t>
      </w:r>
    </w:p>
    <w:p w:rsidR="007D51B3" w:rsidRDefault="007D51B3" w:rsidP="00865FC9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7D51B3" w:rsidRPr="00DE0AB4" w:rsidRDefault="007D51B3" w:rsidP="007D51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0AB4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7D51B3" w:rsidRPr="00DE0AB4" w:rsidRDefault="007D51B3" w:rsidP="007D51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D51B3" w:rsidRPr="00DE0AB4" w:rsidRDefault="007D51B3" w:rsidP="007D51B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Bizottsága …</w:t>
      </w:r>
      <w:proofErr w:type="gramEnd"/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/2022. (XII.1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4</w:t>
      </w:r>
      <w:r w:rsidRPr="00DE0AB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.) határozata a 2023. évi társasház Energiahatékonysági és Klímavédelmi Pályázat  kiírása tárgyában</w:t>
      </w:r>
    </w:p>
    <w:p w:rsidR="007D51B3" w:rsidRPr="00DE0AB4" w:rsidRDefault="007D51B3" w:rsidP="007D51B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color w:val="010101"/>
          <w:sz w:val="24"/>
          <w:szCs w:val="24"/>
          <w:u w:val="single"/>
        </w:rPr>
      </w:pPr>
    </w:p>
    <w:p w:rsidR="007D51B3" w:rsidRPr="00865FC9" w:rsidRDefault="007D51B3" w:rsidP="00865FC9">
      <w:pPr>
        <w:widowControl w:val="0"/>
        <w:autoSpaceDE w:val="0"/>
        <w:autoSpaceDN w:val="0"/>
        <w:adjustRightInd w:val="0"/>
        <w:spacing w:after="195"/>
        <w:ind w:left="708" w:righ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E0AB4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 Budapest</w:t>
      </w:r>
      <w:r w:rsidRPr="0011604A">
        <w:rPr>
          <w:rFonts w:ascii="Times New Roman" w:hAnsi="Times New Roman"/>
          <w:sz w:val="24"/>
          <w:szCs w:val="24"/>
        </w:rPr>
        <w:t xml:space="preserve"> Főváros VII. kerület Erzsébetváros Önkormányzata Képviselő-testületének a társasházaknak nyújtható felújítási támogatásról szóló 7/2016. (II.18.) önkormányzati rendeletben kapott felhatalmazás alapján </w:t>
      </w:r>
      <w:r>
        <w:rPr>
          <w:rFonts w:ascii="Times New Roman" w:hAnsi="Times New Roman"/>
          <w:sz w:val="24"/>
          <w:szCs w:val="24"/>
        </w:rPr>
        <w:t>a</w:t>
      </w:r>
      <w:r w:rsidRPr="00DE0AB4">
        <w:rPr>
          <w:rFonts w:ascii="Times New Roman" w:hAnsi="Times New Roman"/>
          <w:sz w:val="24"/>
          <w:szCs w:val="24"/>
        </w:rPr>
        <w:t xml:space="preserve"> </w:t>
      </w:r>
      <w:r w:rsidRPr="00AF5618">
        <w:rPr>
          <w:rFonts w:ascii="Times New Roman" w:hAnsi="Times New Roman"/>
          <w:sz w:val="24"/>
          <w:szCs w:val="24"/>
        </w:rPr>
        <w:t xml:space="preserve">2023. évi társasház </w:t>
      </w:r>
      <w:r w:rsidRPr="00DA114E">
        <w:rPr>
          <w:rFonts w:ascii="Times New Roman" w:hAnsi="Times New Roman"/>
          <w:b/>
          <w:sz w:val="24"/>
          <w:szCs w:val="24"/>
        </w:rPr>
        <w:t>Energiahatékonysági és Klímavédelmi Pályázatot jóváhagyja</w:t>
      </w:r>
      <w:r w:rsidRPr="0011604A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határozat melléklete szerinti Pályázati Kiírásnak és mellékleteinek megfelelő tartalommal, </w:t>
      </w:r>
      <w:r w:rsidRPr="0011604A">
        <w:rPr>
          <w:rFonts w:ascii="Times New Roman" w:hAnsi="Times New Roman"/>
          <w:sz w:val="24"/>
          <w:szCs w:val="24"/>
        </w:rPr>
        <w:t xml:space="preserve">egyúttal </w:t>
      </w:r>
      <w:r w:rsidRPr="00DA114E">
        <w:rPr>
          <w:rFonts w:ascii="Times New Roman" w:hAnsi="Times New Roman"/>
          <w:b/>
          <w:sz w:val="24"/>
          <w:szCs w:val="24"/>
        </w:rPr>
        <w:t>felkéri</w:t>
      </w:r>
      <w:r w:rsidRPr="0011604A">
        <w:rPr>
          <w:rFonts w:ascii="Times New Roman" w:hAnsi="Times New Roman"/>
          <w:sz w:val="24"/>
          <w:szCs w:val="24"/>
        </w:rPr>
        <w:t xml:space="preserve"> a Polgármestert, hogy</w:t>
      </w:r>
      <w:r>
        <w:rPr>
          <w:rFonts w:ascii="Times New Roman" w:hAnsi="Times New Roman"/>
          <w:sz w:val="24"/>
          <w:szCs w:val="24"/>
        </w:rPr>
        <w:t xml:space="preserve"> </w:t>
      </w:r>
      <w:r w:rsidRPr="00CC052C">
        <w:rPr>
          <w:rFonts w:ascii="Times New Roman" w:hAnsi="Times New Roman"/>
          <w:sz w:val="24"/>
          <w:szCs w:val="24"/>
        </w:rPr>
        <w:t>a „</w:t>
      </w:r>
      <w:r w:rsidRPr="00CC052C">
        <w:rPr>
          <w:rFonts w:ascii="Times New Roman" w:hAnsi="Times New Roman"/>
          <w:i/>
          <w:sz w:val="24"/>
          <w:szCs w:val="24"/>
        </w:rPr>
        <w:t>2023. évi társasház Energiahatékonysági és Klímavédelmi Pályázat kiírás</w:t>
      </w:r>
      <w:r w:rsidRPr="00CC052C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604A">
        <w:rPr>
          <w:rFonts w:ascii="Times New Roman" w:hAnsi="Times New Roman"/>
          <w:sz w:val="24"/>
          <w:szCs w:val="24"/>
        </w:rPr>
        <w:t>és a hozzá szükséges mellékletek megjelentetéséről, hozzáférhetőségéről, a lakosság tájékoztatásáról, valamint az elbírá</w:t>
      </w:r>
      <w:r>
        <w:rPr>
          <w:rFonts w:ascii="Times New Roman" w:hAnsi="Times New Roman"/>
          <w:sz w:val="24"/>
          <w:szCs w:val="24"/>
        </w:rPr>
        <w:t>lásához szükséges feltételekről</w:t>
      </w:r>
      <w:r w:rsidR="00865FC9" w:rsidRPr="00865FC9">
        <w:rPr>
          <w:rFonts w:ascii="Times New Roman" w:hAnsi="Times New Roman"/>
          <w:sz w:val="24"/>
          <w:szCs w:val="24"/>
        </w:rPr>
        <w:t xml:space="preserve"> </w:t>
      </w:r>
      <w:r w:rsidR="00865FC9">
        <w:rPr>
          <w:rFonts w:ascii="Times New Roman" w:hAnsi="Times New Roman"/>
          <w:sz w:val="24"/>
          <w:szCs w:val="24"/>
        </w:rPr>
        <w:t>gondoskodjon</w:t>
      </w:r>
      <w:r>
        <w:rPr>
          <w:rFonts w:ascii="Times New Roman" w:hAnsi="Times New Roman"/>
          <w:sz w:val="24"/>
          <w:szCs w:val="24"/>
        </w:rPr>
        <w:t>.</w:t>
      </w:r>
    </w:p>
    <w:p w:rsidR="00300C8D" w:rsidRDefault="00591BFE" w:rsidP="00300C8D">
      <w:pPr>
        <w:spacing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B43F91">
        <w:rPr>
          <w:rFonts w:ascii="Times New Roman" w:hAnsi="Times New Roman"/>
          <w:sz w:val="24"/>
          <w:szCs w:val="24"/>
          <w:lang w:val="x-none"/>
        </w:rPr>
        <w:tab/>
      </w:r>
    </w:p>
    <w:p w:rsidR="00300C8D" w:rsidRPr="00DE0AB4" w:rsidRDefault="00300C8D" w:rsidP="00300C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E0AB4">
        <w:rPr>
          <w:rFonts w:ascii="Times New Roman" w:hAnsi="Times New Roman"/>
          <w:b/>
          <w:bCs/>
          <w:sz w:val="24"/>
          <w:szCs w:val="24"/>
        </w:rPr>
        <w:t xml:space="preserve">Budapest, 2022. december </w:t>
      </w:r>
      <w:r>
        <w:rPr>
          <w:rFonts w:ascii="Times New Roman" w:hAnsi="Times New Roman"/>
          <w:b/>
          <w:bCs/>
          <w:sz w:val="24"/>
          <w:szCs w:val="24"/>
        </w:rPr>
        <w:t>13</w:t>
      </w:r>
      <w:r w:rsidRPr="00DE0AB4">
        <w:rPr>
          <w:rFonts w:ascii="Times New Roman" w:hAnsi="Times New Roman"/>
          <w:b/>
          <w:bCs/>
          <w:sz w:val="24"/>
          <w:szCs w:val="24"/>
        </w:rPr>
        <w:t>.</w:t>
      </w:r>
    </w:p>
    <w:p w:rsidR="00300C8D" w:rsidRPr="00DE0AB4" w:rsidRDefault="00300C8D" w:rsidP="00300C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0C8D" w:rsidRPr="00DE0AB4" w:rsidRDefault="00300C8D" w:rsidP="00300C8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DE0AB4">
        <w:rPr>
          <w:rFonts w:ascii="Times New Roman" w:hAnsi="Times New Roman"/>
          <w:sz w:val="24"/>
          <w:szCs w:val="24"/>
          <w:lang w:val="x-none"/>
        </w:rPr>
        <w:t>dr.Veninger</w:t>
      </w:r>
      <w:proofErr w:type="spellEnd"/>
      <w:r w:rsidRPr="00DE0AB4">
        <w:rPr>
          <w:rFonts w:ascii="Times New Roman" w:hAnsi="Times New Roman"/>
          <w:sz w:val="24"/>
          <w:szCs w:val="24"/>
          <w:lang w:val="x-none"/>
        </w:rPr>
        <w:t xml:space="preserve"> Gyula Nándor</w:t>
      </w:r>
    </w:p>
    <w:p w:rsidR="00300C8D" w:rsidRPr="00DE0AB4" w:rsidRDefault="00300C8D" w:rsidP="00300C8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</w:r>
      <w:r w:rsidRPr="00DE0AB4">
        <w:rPr>
          <w:rFonts w:ascii="Times New Roman" w:hAnsi="Times New Roman"/>
          <w:sz w:val="24"/>
          <w:szCs w:val="24"/>
          <w:lang w:val="x-none"/>
        </w:rPr>
        <w:tab/>
        <w:t xml:space="preserve">      </w:t>
      </w:r>
      <w:proofErr w:type="gramStart"/>
      <w:r w:rsidRPr="00DE0AB4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91BFE" w:rsidRPr="00B43F91" w:rsidRDefault="00591BFE" w:rsidP="00591B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43F91">
        <w:rPr>
          <w:rFonts w:ascii="Times New Roman" w:hAnsi="Times New Roman"/>
          <w:sz w:val="24"/>
          <w:szCs w:val="24"/>
          <w:u w:val="single"/>
        </w:rPr>
        <w:t xml:space="preserve">Mellékletek: </w:t>
      </w:r>
    </w:p>
    <w:p w:rsidR="00300C8D" w:rsidRPr="00DE0AB4" w:rsidRDefault="00300C8D" w:rsidP="00300C8D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DE0AB4">
        <w:rPr>
          <w:rFonts w:cs="Times New Roman"/>
          <w:color w:val="000000" w:themeColor="text1"/>
          <w:sz w:val="24"/>
          <w:szCs w:val="24"/>
        </w:rPr>
        <w:t>Pályázati kiírás</w:t>
      </w:r>
    </w:p>
    <w:p w:rsidR="00300C8D" w:rsidRPr="00DE0AB4" w:rsidRDefault="00300C8D" w:rsidP="00300C8D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DE0AB4">
        <w:rPr>
          <w:rFonts w:cs="Times New Roman"/>
          <w:color w:val="000000" w:themeColor="text1"/>
          <w:sz w:val="24"/>
          <w:szCs w:val="24"/>
        </w:rPr>
        <w:t xml:space="preserve">1. sz. melléklet: </w:t>
      </w:r>
      <w:r w:rsidRPr="00DE0AB4">
        <w:rPr>
          <w:rFonts w:cs="Times New Roman"/>
          <w:color w:val="000000" w:themeColor="text1"/>
          <w:sz w:val="24"/>
          <w:szCs w:val="24"/>
        </w:rPr>
        <w:tab/>
        <w:t>Jelentkezési adatlap</w:t>
      </w:r>
    </w:p>
    <w:p w:rsidR="00300C8D" w:rsidRPr="00DE0AB4" w:rsidRDefault="00300C8D" w:rsidP="00300C8D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DE0AB4">
        <w:rPr>
          <w:rFonts w:cs="Times New Roman"/>
          <w:color w:val="000000" w:themeColor="text1"/>
          <w:sz w:val="24"/>
          <w:szCs w:val="24"/>
        </w:rPr>
        <w:t xml:space="preserve">2. sz. melléklet: </w:t>
      </w:r>
      <w:r w:rsidRPr="00DE0AB4">
        <w:rPr>
          <w:rFonts w:cs="Times New Roman"/>
          <w:color w:val="000000" w:themeColor="text1"/>
          <w:sz w:val="24"/>
          <w:szCs w:val="24"/>
        </w:rPr>
        <w:tab/>
        <w:t>Közgyűlési határozat minta + Meghatalmazás közgyűléshez minta</w:t>
      </w:r>
    </w:p>
    <w:p w:rsidR="00300C8D" w:rsidRPr="00DE0AB4" w:rsidRDefault="00300C8D" w:rsidP="00300C8D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DE0AB4">
        <w:rPr>
          <w:rFonts w:cs="Times New Roman"/>
          <w:color w:val="000000" w:themeColor="text1"/>
          <w:sz w:val="24"/>
          <w:szCs w:val="24"/>
        </w:rPr>
        <w:t xml:space="preserve">3. sz. melléklet: </w:t>
      </w:r>
      <w:r w:rsidRPr="00DE0AB4">
        <w:rPr>
          <w:rFonts w:cs="Times New Roman"/>
          <w:color w:val="000000" w:themeColor="text1"/>
          <w:sz w:val="24"/>
          <w:szCs w:val="24"/>
        </w:rPr>
        <w:tab/>
        <w:t>Támogatási szerződés – tervezet</w:t>
      </w:r>
    </w:p>
    <w:p w:rsidR="00300C8D" w:rsidRPr="00DE0AB4" w:rsidRDefault="00300C8D" w:rsidP="00300C8D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DE0AB4">
        <w:rPr>
          <w:rFonts w:cs="Times New Roman"/>
          <w:color w:val="000000" w:themeColor="text1"/>
          <w:sz w:val="24"/>
          <w:szCs w:val="24"/>
        </w:rPr>
        <w:t>4. sz. melléklet:</w:t>
      </w:r>
      <w:r w:rsidRPr="00DE0AB4">
        <w:rPr>
          <w:rFonts w:cs="Times New Roman"/>
          <w:color w:val="000000" w:themeColor="text1"/>
          <w:sz w:val="24"/>
          <w:szCs w:val="24"/>
        </w:rPr>
        <w:tab/>
        <w:t xml:space="preserve">Azonnali beszedési felhatalmazást biztosító levél </w:t>
      </w:r>
    </w:p>
    <w:p w:rsidR="00300C8D" w:rsidRPr="00DE0AB4" w:rsidRDefault="00300C8D" w:rsidP="00300C8D">
      <w:pPr>
        <w:pStyle w:val="Listaszerbekezds1"/>
        <w:numPr>
          <w:ilvl w:val="0"/>
          <w:numId w:val="3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DE0AB4">
        <w:rPr>
          <w:rFonts w:cs="Times New Roman"/>
          <w:color w:val="000000" w:themeColor="text1"/>
          <w:sz w:val="24"/>
          <w:szCs w:val="24"/>
        </w:rPr>
        <w:t>5. sz. melléklet:</w:t>
      </w:r>
      <w:r w:rsidRPr="00DE0AB4">
        <w:rPr>
          <w:rFonts w:cs="Times New Roman"/>
          <w:color w:val="000000" w:themeColor="text1"/>
          <w:sz w:val="24"/>
          <w:szCs w:val="24"/>
        </w:rPr>
        <w:tab/>
        <w:t>Elszámolási jegyzék + Nyilatkozat a helyi önkormányzattal szemben fennálló tartozással kapcsolatban</w:t>
      </w:r>
    </w:p>
    <w:p w:rsidR="00C1630D" w:rsidRDefault="00300C8D" w:rsidP="00E61C37">
      <w:pPr>
        <w:pStyle w:val="Listaszerbekezds1"/>
        <w:widowControl w:val="0"/>
        <w:numPr>
          <w:ilvl w:val="0"/>
          <w:numId w:val="3"/>
        </w:numPr>
        <w:tabs>
          <w:tab w:val="center" w:pos="2340"/>
          <w:tab w:val="center" w:pos="6660"/>
        </w:tabs>
        <w:autoSpaceDE w:val="0"/>
        <w:autoSpaceDN w:val="0"/>
        <w:adjustRightInd w:val="0"/>
        <w:ind w:right="-399"/>
        <w:jc w:val="both"/>
      </w:pPr>
      <w:r w:rsidRPr="00300C8D">
        <w:rPr>
          <w:rFonts w:cs="Times New Roman"/>
          <w:color w:val="000000" w:themeColor="text1"/>
          <w:sz w:val="24"/>
          <w:szCs w:val="24"/>
        </w:rPr>
        <w:t xml:space="preserve">6. sz. melléklet: </w:t>
      </w:r>
      <w:r w:rsidRPr="00300C8D">
        <w:rPr>
          <w:rFonts w:cs="Times New Roman"/>
          <w:color w:val="000000" w:themeColor="text1"/>
          <w:sz w:val="24"/>
          <w:szCs w:val="24"/>
        </w:rPr>
        <w:tab/>
        <w:t>Felújítás támogatására vonatkozó tábla minta</w:t>
      </w:r>
    </w:p>
    <w:sectPr w:rsidR="00C1630D" w:rsidSect="003E6DF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8C3567"/>
    <w:multiLevelType w:val="hybridMultilevel"/>
    <w:tmpl w:val="6FE89DAE"/>
    <w:lvl w:ilvl="0" w:tplc="9356C0D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D5650C"/>
    <w:multiLevelType w:val="hybridMultilevel"/>
    <w:tmpl w:val="15F841F2"/>
    <w:lvl w:ilvl="0" w:tplc="837CB4AE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27837B9"/>
    <w:multiLevelType w:val="hybridMultilevel"/>
    <w:tmpl w:val="1AA48BC8"/>
    <w:lvl w:ilvl="0" w:tplc="4C96A1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166A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336585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170B03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13E9AA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538EC5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6F126DC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D8605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E5CEC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ajda Eszter">
    <w15:presenceInfo w15:providerId="None" w15:userId="Vajda Esz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revisionView w:markup="0"/>
  <w:trackRevisions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FE"/>
    <w:rsid w:val="002C2614"/>
    <w:rsid w:val="00300C8D"/>
    <w:rsid w:val="003E6DF3"/>
    <w:rsid w:val="00591BFE"/>
    <w:rsid w:val="0069220F"/>
    <w:rsid w:val="007A05D8"/>
    <w:rsid w:val="007D51B3"/>
    <w:rsid w:val="008318B9"/>
    <w:rsid w:val="00865FC9"/>
    <w:rsid w:val="008A7852"/>
    <w:rsid w:val="009606A7"/>
    <w:rsid w:val="00C1630D"/>
    <w:rsid w:val="00DA10FE"/>
    <w:rsid w:val="00F3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CB5F6-E986-4596-B8CB-C958FE44F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1BFE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1BFE"/>
    <w:pPr>
      <w:ind w:left="720"/>
      <w:contextualSpacing/>
    </w:pPr>
  </w:style>
  <w:style w:type="table" w:styleId="Rcsostblzat">
    <w:name w:val="Table Grid"/>
    <w:basedOn w:val="Normltblzat"/>
    <w:uiPriority w:val="59"/>
    <w:rsid w:val="00591BF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300C8D"/>
    <w:pPr>
      <w:suppressAutoHyphens/>
      <w:spacing w:after="0" w:line="240" w:lineRule="auto"/>
      <w:ind w:left="720"/>
    </w:pPr>
    <w:rPr>
      <w:rFonts w:ascii="Times New Roman" w:eastAsiaTheme="minorEastAsia" w:hAnsi="Times New Roman" w:cstheme="minorBidi"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1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18B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0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DDDEFCB7212498881A935633EF397D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98AB599-3231-4572-9105-DD5B02EA0B99}"/>
      </w:docPartPr>
      <w:docPartBody>
        <w:p w:rsidR="007524F2" w:rsidRDefault="00AA0BEC" w:rsidP="00AA0BEC">
          <w:pPr>
            <w:pStyle w:val="1DDDEFCB7212498881A935633EF397D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EC"/>
    <w:rsid w:val="002958A1"/>
    <w:rsid w:val="007524F2"/>
    <w:rsid w:val="00AA0BEC"/>
    <w:rsid w:val="00AE3A19"/>
    <w:rsid w:val="00BE275F"/>
    <w:rsid w:val="00C8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A0BEC"/>
    <w:rPr>
      <w:color w:val="808080"/>
    </w:rPr>
  </w:style>
  <w:style w:type="paragraph" w:customStyle="1" w:styleId="1DDDEFCB7212498881A935633EF397D6">
    <w:name w:val="1DDDEFCB7212498881A935633EF397D6"/>
    <w:rsid w:val="00AA0B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9F5AC6-4B74-4A3D-9BAB-107F83825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408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6</cp:revision>
  <cp:lastPrinted>2022-12-13T10:27:00Z</cp:lastPrinted>
  <dcterms:created xsi:type="dcterms:W3CDTF">2022-12-13T10:43:00Z</dcterms:created>
  <dcterms:modified xsi:type="dcterms:W3CDTF">2022-12-13T12:42:00Z</dcterms:modified>
</cp:coreProperties>
</file>