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25"/>
      </w:tblGrid>
      <w:tr w:rsidR="00900F7A" w:rsidRPr="00C45B43" w:rsidTr="00900F7A">
        <w:tc>
          <w:tcPr>
            <w:tcW w:w="8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C45B43" w:rsidRDefault="00900F7A" w:rsidP="00CC254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C45B43" w:rsidRDefault="00900F7A" w:rsidP="00CC254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C45B43" w:rsidRDefault="00900F7A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C45B43" w:rsidRDefault="00BC7169" w:rsidP="00CC254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C45B43">
        <w:rPr>
          <w:rFonts w:ascii="Times New Roman" w:hAnsi="Times New Roman"/>
          <w:sz w:val="24"/>
          <w:szCs w:val="24"/>
        </w:rPr>
        <w:t>: ….</w:t>
      </w:r>
      <w:proofErr w:type="gramEnd"/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5B43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C45B43" w:rsidRDefault="00BC7169" w:rsidP="00CC254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0" w:name="uvdatum"/>
      <w:r w:rsidR="00B83158">
        <w:rPr>
          <w:rFonts w:ascii="Times New Roman" w:hAnsi="Times New Roman"/>
          <w:b/>
          <w:bCs/>
          <w:sz w:val="28"/>
          <w:szCs w:val="28"/>
        </w:rPr>
        <w:t>2022</w:t>
      </w:r>
      <w:r w:rsidRPr="00C45B43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CA3CE2">
        <w:rPr>
          <w:rFonts w:ascii="Times New Roman" w:hAnsi="Times New Roman"/>
          <w:b/>
          <w:bCs/>
          <w:sz w:val="28"/>
          <w:szCs w:val="28"/>
        </w:rPr>
        <w:t>augusztus 29</w:t>
      </w:r>
      <w:r w:rsidRPr="00C45B43">
        <w:rPr>
          <w:rFonts w:ascii="Times New Roman" w:hAnsi="Times New Roman"/>
          <w:b/>
          <w:bCs/>
          <w:sz w:val="28"/>
          <w:szCs w:val="28"/>
        </w:rPr>
        <w:t>-</w:t>
      </w:r>
      <w:r w:rsidR="00E11353">
        <w:rPr>
          <w:rFonts w:ascii="Times New Roman" w:hAnsi="Times New Roman"/>
          <w:b/>
          <w:bCs/>
          <w:sz w:val="28"/>
          <w:szCs w:val="28"/>
        </w:rPr>
        <w:t>ei</w:t>
      </w:r>
      <w:r w:rsidRPr="00C45B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86201">
        <w:rPr>
          <w:rFonts w:ascii="Times New Roman" w:hAnsi="Times New Roman"/>
          <w:b/>
          <w:bCs/>
          <w:sz w:val="28"/>
          <w:szCs w:val="28"/>
        </w:rPr>
        <w:t>rendkívüli</w:t>
      </w:r>
      <w:r w:rsidRPr="00C45B43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BC7169" w:rsidRPr="00C45B43" w:rsidTr="009B7F0D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C45B43" w:rsidRDefault="00BC7169" w:rsidP="00CC254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C45B43" w:rsidRDefault="00C306C5" w:rsidP="00DB244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5B43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kérel</w:t>
            </w:r>
            <w:r w:rsidR="00DB244E">
              <w:rPr>
                <w:rFonts w:ascii="Times New Roman" w:hAnsi="Times New Roman"/>
                <w:sz w:val="24"/>
                <w:szCs w:val="24"/>
              </w:rPr>
              <w:t>e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m elbírálására</w:t>
            </w:r>
          </w:p>
        </w:tc>
      </w:tr>
    </w:tbl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</w:rPr>
        <w:tab/>
      </w:r>
      <w:proofErr w:type="gramStart"/>
      <w:r w:rsidRPr="00C45B43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C45B43" w:rsidRDefault="00900F7A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C45B43" w:rsidRDefault="00961762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D13847" w:rsidP="00CC254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:rsidR="00BC7169" w:rsidRPr="00C45B43" w:rsidRDefault="00BC7169" w:rsidP="00CC254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45B4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C45B43" w:rsidRDefault="00900F7A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C45B43" w:rsidRDefault="00900F7A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C45B43" w:rsidRDefault="00900F7A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C45B43" w:rsidRDefault="00900F7A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C45B43" w:rsidRDefault="005A2167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C45B43" w:rsidRDefault="005A2167" w:rsidP="00CC254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C45B43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5A2167" w:rsidRPr="00C45B43" w:rsidRDefault="005A2167" w:rsidP="00CC254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45B4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45B43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C45B4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45B43">
        <w:rPr>
          <w:rFonts w:ascii="Times New Roman" w:hAnsi="Times New Roman"/>
          <w:b/>
          <w:bCs/>
          <w:sz w:val="24"/>
          <w:szCs w:val="24"/>
        </w:rPr>
        <w:t>egyszerű</w:t>
      </w:r>
      <w:r w:rsidRPr="00C45B4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1762" w:rsidRPr="00E8220C" w:rsidRDefault="00961762" w:rsidP="00F862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8220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8220C">
        <w:rPr>
          <w:rFonts w:ascii="Times New Roman" w:hAnsi="Times New Roman"/>
          <w:b/>
          <w:bCs/>
          <w:sz w:val="24"/>
          <w:szCs w:val="24"/>
        </w:rPr>
        <w:t>Bizottság</w:t>
      </w:r>
      <w:r w:rsidRPr="00E8220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E8220C" w:rsidRDefault="00900F7A" w:rsidP="00F862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E8220C" w:rsidRDefault="00900F7A" w:rsidP="00F862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E8220C" w:rsidRDefault="001F01C4" w:rsidP="00F8620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8220C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E8220C">
        <w:rPr>
          <w:rFonts w:ascii="Times New Roman" w:hAnsi="Times New Roman"/>
          <w:sz w:val="24"/>
          <w:szCs w:val="24"/>
        </w:rPr>
        <w:t xml:space="preserve">Hatósági és </w:t>
      </w:r>
      <w:r w:rsidRPr="00E8220C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E8220C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E8220C">
        <w:rPr>
          <w:rFonts w:ascii="Times New Roman" w:hAnsi="Times New Roman"/>
          <w:sz w:val="24"/>
          <w:szCs w:val="24"/>
          <w:lang w:val="x-none"/>
        </w:rPr>
        <w:t>hatáskör</w:t>
      </w:r>
      <w:r w:rsidRPr="00E8220C">
        <w:rPr>
          <w:rFonts w:ascii="Times New Roman" w:hAnsi="Times New Roman"/>
          <w:sz w:val="24"/>
          <w:szCs w:val="24"/>
        </w:rPr>
        <w:t>é</w:t>
      </w:r>
      <w:r w:rsidRPr="00E8220C">
        <w:rPr>
          <w:rFonts w:ascii="Times New Roman" w:hAnsi="Times New Roman"/>
          <w:sz w:val="24"/>
          <w:szCs w:val="24"/>
          <w:lang w:val="x-none"/>
        </w:rPr>
        <w:t>be tartozó</w:t>
      </w:r>
      <w:r w:rsidRPr="00E8220C">
        <w:rPr>
          <w:rFonts w:ascii="Times New Roman" w:hAnsi="Times New Roman"/>
          <w:sz w:val="24"/>
          <w:szCs w:val="24"/>
        </w:rPr>
        <w:t>, közterület-használati engedély</w:t>
      </w:r>
      <w:r w:rsidR="00844344">
        <w:rPr>
          <w:rFonts w:ascii="Times New Roman" w:hAnsi="Times New Roman"/>
          <w:sz w:val="24"/>
          <w:szCs w:val="24"/>
        </w:rPr>
        <w:t>ek</w:t>
      </w:r>
      <w:r w:rsidRPr="00E8220C">
        <w:rPr>
          <w:rFonts w:ascii="Times New Roman" w:hAnsi="Times New Roman"/>
          <w:sz w:val="24"/>
          <w:szCs w:val="24"/>
        </w:rPr>
        <w:t>re vonatkozó</w:t>
      </w:r>
      <w:r w:rsidRPr="00E8220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>
        <w:rPr>
          <w:rFonts w:ascii="Times New Roman" w:hAnsi="Times New Roman"/>
          <w:sz w:val="24"/>
          <w:szCs w:val="24"/>
        </w:rPr>
        <w:t>kérelme</w:t>
      </w:r>
      <w:r w:rsidR="00844344">
        <w:rPr>
          <w:rFonts w:ascii="Times New Roman" w:hAnsi="Times New Roman"/>
          <w:sz w:val="24"/>
          <w:szCs w:val="24"/>
        </w:rPr>
        <w:t>ke</w:t>
      </w:r>
      <w:r w:rsidRPr="00E8220C">
        <w:rPr>
          <w:rFonts w:ascii="Times New Roman" w:hAnsi="Times New Roman"/>
          <w:sz w:val="24"/>
          <w:szCs w:val="24"/>
        </w:rPr>
        <w:t>t.</w:t>
      </w:r>
    </w:p>
    <w:p w:rsidR="001F01C4" w:rsidRPr="00E8220C" w:rsidRDefault="001F01C4" w:rsidP="00F86201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E8220C" w:rsidRDefault="001F01C4" w:rsidP="00F8620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8220C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E8220C">
        <w:rPr>
          <w:rFonts w:ascii="Times New Roman" w:hAnsi="Times New Roman"/>
          <w:sz w:val="24"/>
          <w:szCs w:val="24"/>
        </w:rPr>
        <w:t>ására</w:t>
      </w:r>
      <w:r w:rsidRPr="00E8220C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E8220C">
        <w:rPr>
          <w:rFonts w:ascii="Times New Roman" w:hAnsi="Times New Roman"/>
          <w:sz w:val="24"/>
          <w:szCs w:val="24"/>
        </w:rPr>
        <w:t xml:space="preserve"> határozati javaslat</w:t>
      </w:r>
      <w:r w:rsidR="00844344">
        <w:rPr>
          <w:rFonts w:ascii="Times New Roman" w:hAnsi="Times New Roman"/>
          <w:sz w:val="24"/>
          <w:szCs w:val="24"/>
        </w:rPr>
        <w:t>ok</w:t>
      </w:r>
      <w:r w:rsidRPr="00E8220C">
        <w:rPr>
          <w:rFonts w:ascii="Times New Roman" w:hAnsi="Times New Roman"/>
          <w:sz w:val="24"/>
          <w:szCs w:val="24"/>
        </w:rPr>
        <w:t xml:space="preserve"> elfogadására</w:t>
      </w:r>
      <w:r w:rsidRPr="00E8220C">
        <w:rPr>
          <w:rFonts w:ascii="Times New Roman" w:hAnsi="Times New Roman"/>
          <w:sz w:val="24"/>
          <w:szCs w:val="24"/>
          <w:lang w:val="x-none"/>
        </w:rPr>
        <w:t>.</w:t>
      </w:r>
    </w:p>
    <w:p w:rsidR="00961762" w:rsidRPr="00E8220C" w:rsidRDefault="00961762" w:rsidP="00F862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39BE" w:rsidRPr="00E8220C" w:rsidRDefault="00E739BE" w:rsidP="00F862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220C" w:rsidRPr="00A052D5" w:rsidRDefault="00A052D5" w:rsidP="00F86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A052D5">
        <w:rPr>
          <w:rFonts w:ascii="Times New Roman" w:hAnsi="Times New Roman"/>
          <w:b/>
          <w:bCs/>
          <w:sz w:val="24"/>
          <w:szCs w:val="24"/>
        </w:rPr>
        <w:t>számú k</w:t>
      </w:r>
      <w:r w:rsidR="00E8220C" w:rsidRPr="00A052D5">
        <w:rPr>
          <w:rFonts w:ascii="Times New Roman" w:hAnsi="Times New Roman"/>
          <w:b/>
          <w:bCs/>
          <w:sz w:val="24"/>
          <w:szCs w:val="24"/>
          <w:lang w:val="x-none"/>
        </w:rPr>
        <w:t>érelem</w:t>
      </w:r>
    </w:p>
    <w:p w:rsidR="00E8220C" w:rsidRPr="00E8220C" w:rsidRDefault="00E8220C" w:rsidP="00F8620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C7724" w:rsidRDefault="004C7724" w:rsidP="00F8620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C77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Latest</w:t>
      </w:r>
      <w:proofErr w:type="spellEnd"/>
      <w:r w:rsidRPr="004C77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1011 Budapest, Fő utca 37. C. ép. III. em. 1</w:t>
      </w:r>
      <w:proofErr w:type="gramStart"/>
      <w:r w:rsidRPr="004C7724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4C77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 w:rsidRPr="004C7724">
        <w:rPr>
          <w:rFonts w:ascii="Times New Roman" w:eastAsia="Calibri" w:hAnsi="Times New Roman"/>
          <w:b/>
          <w:sz w:val="24"/>
          <w:szCs w:val="24"/>
          <w:lang w:eastAsia="en-US"/>
        </w:rPr>
        <w:t>09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 w:rsidRPr="004C7724">
        <w:rPr>
          <w:rFonts w:ascii="Times New Roman" w:eastAsia="Calibri" w:hAnsi="Times New Roman"/>
          <w:b/>
          <w:sz w:val="24"/>
          <w:szCs w:val="24"/>
          <w:lang w:eastAsia="en-US"/>
        </w:rPr>
        <w:t>322135; adószám: 26287144-2-4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4C77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1074</w:t>
      </w:r>
      <w:r w:rsidRPr="004C77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Dohány u. 1/C</w:t>
      </w:r>
      <w:r w:rsidRPr="004C7724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4C7724" w:rsidRPr="00B90923" w:rsidRDefault="004C7724" w:rsidP="00F86201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tbl>
      <w:tblPr>
        <w:tblW w:w="0" w:type="auto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429"/>
        <w:gridCol w:w="7371"/>
      </w:tblGrid>
      <w:tr w:rsidR="004C7724" w:rsidRPr="00B90923" w:rsidTr="004C772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iktatószám:</w:t>
            </w:r>
          </w:p>
        </w:tc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VI/3431-4/2022.</w:t>
            </w:r>
          </w:p>
        </w:tc>
      </w:tr>
      <w:tr w:rsidR="004C7724" w:rsidRPr="00B90923" w:rsidTr="004C772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C7724" w:rsidRPr="00B90923" w:rsidTr="004C7724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A67F40" w:rsidRDefault="004C7724" w:rsidP="00F8620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A67F40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Kérelmező</w:t>
            </w:r>
          </w:p>
        </w:tc>
      </w:tr>
      <w:tr w:rsidR="004C7724" w:rsidRPr="00B90923" w:rsidTr="004C7724"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A67F40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A67F4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neve: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A67F40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Latest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C3A1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Kft.</w:t>
            </w:r>
          </w:p>
        </w:tc>
      </w:tr>
      <w:tr w:rsidR="004C7724" w:rsidRPr="00B90923" w:rsidTr="004C7724"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811E87" w:rsidRDefault="004C7724" w:rsidP="00F862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adószáma</w:t>
            </w: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811E87" w:rsidRDefault="004C7724" w:rsidP="00F862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26287144-2-41</w:t>
            </w:r>
          </w:p>
        </w:tc>
      </w:tr>
      <w:tr w:rsidR="004C7724" w:rsidRPr="00B90923" w:rsidTr="004C7724"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F002BA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724" w:rsidRPr="00F002BA" w:rsidRDefault="004C7724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HAVEROK CAFE</w:t>
            </w:r>
          </w:p>
        </w:tc>
      </w:tr>
      <w:tr w:rsidR="004C7724" w:rsidRPr="00B90923" w:rsidTr="004C772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C7724" w:rsidRPr="00B90923" w:rsidTr="004C7724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Kérelmezett </w:t>
            </w:r>
            <w:proofErr w:type="gramStart"/>
            <w:r w:rsidRPr="00B90923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közterület-használat(</w:t>
            </w:r>
            <w:proofErr w:type="gramEnd"/>
            <w:r w:rsidRPr="00B90923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ok)</w:t>
            </w:r>
          </w:p>
        </w:tc>
      </w:tr>
      <w:tr w:rsidR="004C7724" w:rsidRPr="00B90923" w:rsidTr="004C7724">
        <w:tc>
          <w:tcPr>
            <w:tcW w:w="155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helye:</w:t>
            </w:r>
          </w:p>
        </w:tc>
        <w:tc>
          <w:tcPr>
            <w:tcW w:w="78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 Budapest, Dohány u. 1/C</w:t>
            </w:r>
            <w:r w:rsidRPr="00DC3A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C7724" w:rsidRPr="00B90923" w:rsidTr="004C7724">
        <w:tc>
          <w:tcPr>
            <w:tcW w:w="155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célja:</w:t>
            </w:r>
          </w:p>
        </w:tc>
        <w:tc>
          <w:tcPr>
            <w:tcW w:w="78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vendéglátó terasz 22.00h és 24.00h közötti nyitva tartása</w:t>
            </w:r>
          </w:p>
        </w:tc>
      </w:tr>
      <w:tr w:rsidR="004C7724" w:rsidRPr="00B90923" w:rsidTr="004C7724">
        <w:tc>
          <w:tcPr>
            <w:tcW w:w="155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nagysága:</w:t>
            </w:r>
          </w:p>
        </w:tc>
        <w:tc>
          <w:tcPr>
            <w:tcW w:w="78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C7724" w:rsidRPr="00B90923" w:rsidTr="004C7724"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időtartama:</w:t>
            </w:r>
          </w:p>
        </w:tc>
        <w:tc>
          <w:tcPr>
            <w:tcW w:w="7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határozatlan ideig</w:t>
            </w:r>
          </w:p>
        </w:tc>
      </w:tr>
      <w:tr w:rsidR="004C7724" w:rsidRPr="00B90923" w:rsidTr="004C772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C7724" w:rsidRPr="00B90923" w:rsidTr="004C7724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Megjegyzések</w:t>
            </w:r>
          </w:p>
        </w:tc>
      </w:tr>
      <w:tr w:rsidR="004C7724" w:rsidRPr="00B90923" w:rsidTr="004C7724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sz w:val="24"/>
                <w:szCs w:val="24"/>
              </w:rPr>
              <w:t>Az eltérő nyitva tartás engedél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yezéséhez szükséges 1075 Budapest, Dohány utca 1/B.,</w:t>
            </w:r>
            <w:r w:rsidR="005B05B2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Dohány utca 1/C.</w:t>
            </w:r>
            <w:r w:rsidR="00863E99">
              <w:rPr>
                <w:rFonts w:ascii="Times New Roman" w:eastAsiaTheme="minorHAnsi" w:hAnsi="Times New Roman"/>
                <w:sz w:val="24"/>
                <w:szCs w:val="24"/>
              </w:rPr>
              <w:t>, valamint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Rákóczi út 6. </w:t>
            </w:r>
            <w:r w:rsidR="00863E99">
              <w:rPr>
                <w:rFonts w:ascii="Times New Roman" w:eastAsiaTheme="minorHAnsi" w:hAnsi="Times New Roman"/>
                <w:sz w:val="24"/>
                <w:szCs w:val="24"/>
              </w:rPr>
              <w:t xml:space="preserve">szám alatti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társasház</w:t>
            </w:r>
            <w:r w:rsidR="00863E99">
              <w:rPr>
                <w:rFonts w:ascii="Times New Roman" w:eastAsiaTheme="minorHAnsi" w:hAnsi="Times New Roman"/>
                <w:sz w:val="24"/>
                <w:szCs w:val="24"/>
              </w:rPr>
              <w:t>ak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</w:rPr>
              <w:t xml:space="preserve"> k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özgyűlésének </w:t>
            </w:r>
            <w:r w:rsidR="00863E99">
              <w:rPr>
                <w:rFonts w:ascii="Times New Roman" w:eastAsiaTheme="minorHAnsi" w:hAnsi="Times New Roman"/>
                <w:sz w:val="24"/>
                <w:szCs w:val="24"/>
              </w:rPr>
              <w:t xml:space="preserve">22 és 24 óra közötti nyitva tartáshoz való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hozzájáruló döntését Kérelmező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</w:rPr>
              <w:t xml:space="preserve"> kérelméhez csatolt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a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4C7724" w:rsidRPr="00B90923" w:rsidTr="004C772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724" w:rsidRPr="00B90923" w:rsidRDefault="004C7724" w:rsidP="00F86201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C7724" w:rsidRPr="00B90923" w:rsidTr="004C7724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724" w:rsidRPr="00B90923" w:rsidRDefault="004C7724" w:rsidP="00F86201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B90923">
              <w:rPr>
                <w:rFonts w:ascii="Times New Roman" w:eastAsiaTheme="minorHAnsi" w:hAnsi="Times New Roman"/>
                <w:sz w:val="24"/>
                <w:szCs w:val="24"/>
              </w:rPr>
              <w:t>A Városüzemeltetési Bizottság hatáskörét az önkormányzat tulajdonában lévő közterületen elhelyezett vendéglátó-ipari teraszok működésének rendjéről szóló 46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  <w:lang w:val="x-none"/>
              </w:rPr>
              <w:t>/201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  <w:lang w:val="x-none"/>
              </w:rPr>
              <w:t>. (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</w:rPr>
              <w:t>XII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  <w:lang w:val="x-none"/>
              </w:rPr>
              <w:t>.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  <w:lang w:val="x-none"/>
              </w:rPr>
              <w:t xml:space="preserve">.) 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</w:rPr>
              <w:t>önkormányzati rendelet 3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  <w:lang w:val="x-none"/>
              </w:rPr>
              <w:t>. § (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  <w:lang w:val="x-none"/>
              </w:rPr>
              <w:t>) be</w:t>
            </w:r>
            <w:r w:rsidRPr="00B90923">
              <w:rPr>
                <w:rFonts w:ascii="Times New Roman" w:eastAsiaTheme="minorHAnsi" w:hAnsi="Times New Roman"/>
                <w:sz w:val="24"/>
                <w:szCs w:val="24"/>
              </w:rPr>
              <w:t>kezdése állapítja meg.</w:t>
            </w:r>
          </w:p>
        </w:tc>
      </w:tr>
    </w:tbl>
    <w:p w:rsidR="00E8220C" w:rsidRDefault="00E8220C" w:rsidP="00F862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52D5" w:rsidRPr="00644162" w:rsidRDefault="00A052D5" w:rsidP="00F86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644162">
        <w:rPr>
          <w:rFonts w:ascii="Times New Roman" w:hAnsi="Times New Roman"/>
          <w:b/>
          <w:bCs/>
          <w:sz w:val="24"/>
          <w:szCs w:val="24"/>
          <w:lang w:val="x-none"/>
        </w:rPr>
        <w:t xml:space="preserve">. számú </w:t>
      </w:r>
      <w:r w:rsidRPr="00644162">
        <w:rPr>
          <w:rFonts w:ascii="Times New Roman" w:hAnsi="Times New Roman"/>
          <w:b/>
          <w:bCs/>
          <w:sz w:val="24"/>
          <w:szCs w:val="24"/>
        </w:rPr>
        <w:t>kérelem</w:t>
      </w:r>
    </w:p>
    <w:p w:rsidR="00A052D5" w:rsidRPr="00644162" w:rsidRDefault="00A052D5" w:rsidP="00F86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052D5" w:rsidRPr="00644162" w:rsidRDefault="00A052D5" w:rsidP="00F8620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441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WD </w:t>
      </w:r>
      <w:proofErr w:type="spellStart"/>
      <w:r w:rsidRPr="00A052D5">
        <w:rPr>
          <w:rFonts w:ascii="Times New Roman" w:eastAsia="Calibri" w:hAnsi="Times New Roman"/>
          <w:b/>
          <w:sz w:val="24"/>
          <w:szCs w:val="24"/>
          <w:lang w:eastAsia="en-US"/>
        </w:rPr>
        <w:t>Medical</w:t>
      </w:r>
      <w:proofErr w:type="spellEnd"/>
      <w:r w:rsidRPr="00A052D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644162">
        <w:rPr>
          <w:rFonts w:ascii="Times New Roman" w:eastAsia="Calibri" w:hAnsi="Times New Roman"/>
          <w:b/>
          <w:sz w:val="24"/>
          <w:szCs w:val="24"/>
          <w:lang w:eastAsia="en-US"/>
        </w:rPr>
        <w:t>Kft.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(székhely: </w:t>
      </w:r>
      <w:r w:rsidRPr="00A052D5">
        <w:rPr>
          <w:rFonts w:ascii="Times New Roman" w:eastAsia="Calibri" w:hAnsi="Times New Roman"/>
          <w:b/>
          <w:sz w:val="24"/>
          <w:szCs w:val="24"/>
          <w:lang w:eastAsia="en-US"/>
        </w:rPr>
        <w:t>1148 Budapest, Angol utca 43.-1 1</w:t>
      </w:r>
      <w:proofErr w:type="gramStart"/>
      <w:r w:rsidRPr="00A052D5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A052D5">
        <w:rPr>
          <w:rFonts w:ascii="Times New Roman" w:eastAsia="Calibri" w:hAnsi="Times New Roman"/>
          <w:b/>
          <w:sz w:val="24"/>
          <w:szCs w:val="24"/>
          <w:lang w:eastAsia="en-US"/>
        </w:rPr>
        <w:t>cégjegyzékszám: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Cg.</w:t>
      </w:r>
      <w:r w:rsidRPr="00A052D5">
        <w:rPr>
          <w:rFonts w:ascii="Times New Roman" w:eastAsia="Calibri" w:hAnsi="Times New Roman"/>
          <w:b/>
          <w:sz w:val="24"/>
          <w:szCs w:val="24"/>
          <w:lang w:eastAsia="en-US"/>
        </w:rPr>
        <w:t>01</w:t>
      </w:r>
      <w:r w:rsidR="003763FA"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 w:rsidRPr="00A052D5">
        <w:rPr>
          <w:rFonts w:ascii="Times New Roman" w:eastAsia="Calibri" w:hAnsi="Times New Roman"/>
          <w:b/>
          <w:sz w:val="24"/>
          <w:szCs w:val="24"/>
          <w:lang w:eastAsia="en-US"/>
        </w:rPr>
        <w:t>09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 w:rsidRPr="00A052D5">
        <w:rPr>
          <w:rFonts w:ascii="Times New Roman" w:eastAsia="Calibri" w:hAnsi="Times New Roman"/>
          <w:b/>
          <w:sz w:val="24"/>
          <w:szCs w:val="24"/>
          <w:lang w:eastAsia="en-US"/>
        </w:rPr>
        <w:t>208324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</w:t>
      </w:r>
      <w:r w:rsidRPr="00A052D5">
        <w:rPr>
          <w:rFonts w:ascii="Times New Roman" w:eastAsia="Calibri" w:hAnsi="Times New Roman"/>
          <w:b/>
          <w:sz w:val="24"/>
          <w:szCs w:val="24"/>
          <w:lang w:eastAsia="en-US"/>
        </w:rPr>
        <w:t>adószám: 25321571-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A052D5"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42) 1075 Budapest, Madách Imre tér</w:t>
      </w:r>
      <w:r w:rsidRPr="006441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közterület használatára vonatkozó kérelme</w:t>
      </w:r>
    </w:p>
    <w:p w:rsidR="00A052D5" w:rsidRPr="00644162" w:rsidRDefault="00A052D5" w:rsidP="00F86201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A052D5" w:rsidRPr="00644162" w:rsidTr="00CA279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sz w:val="24"/>
                <w:szCs w:val="24"/>
              </w:rPr>
              <w:t>VI/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2674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>/2022.</w:t>
            </w:r>
          </w:p>
        </w:tc>
      </w:tr>
      <w:tr w:rsidR="00A052D5" w:rsidRPr="00644162" w:rsidTr="00CA2792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A052D5" w:rsidRPr="00644162" w:rsidRDefault="00A052D5" w:rsidP="00F862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A052D5" w:rsidRPr="00644162" w:rsidTr="00CA2792">
        <w:tc>
          <w:tcPr>
            <w:tcW w:w="9356" w:type="dxa"/>
            <w:gridSpan w:val="2"/>
          </w:tcPr>
          <w:p w:rsidR="00A052D5" w:rsidRPr="00644162" w:rsidRDefault="00A052D5" w:rsidP="00F862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052D5" w:rsidRPr="00644162" w:rsidTr="00CA2792">
        <w:trPr>
          <w:trHeight w:val="170"/>
        </w:trPr>
        <w:tc>
          <w:tcPr>
            <w:tcW w:w="1556" w:type="dxa"/>
            <w:tcBorders>
              <w:righ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WD </w:t>
            </w:r>
            <w:proofErr w:type="spellStart"/>
            <w:r w:rsidR="00561964" w:rsidRPr="00561964">
              <w:rPr>
                <w:rFonts w:ascii="Times New Roman" w:eastAsia="Calibri" w:hAnsi="Times New Roman"/>
                <w:sz w:val="24"/>
                <w:szCs w:val="24"/>
              </w:rPr>
              <w:t>Medical</w:t>
            </w:r>
            <w:proofErr w:type="spellEnd"/>
            <w:r w:rsidR="00561964" w:rsidRPr="00A052D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A052D5" w:rsidRPr="00644162" w:rsidTr="00CA279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adószám: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25321571-1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-4</w:t>
            </w:r>
            <w:ins w:id="2" w:author="Burka Éva" w:date="2022-08-23T10:21:00Z">
              <w:r w:rsidR="001E3DE1"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del w:id="3" w:author="Burka Éva" w:date="2022-08-23T10:21:00Z">
              <w:r w:rsidRPr="00644162" w:rsidDel="001E3DE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</w:tr>
      <w:tr w:rsidR="00A052D5" w:rsidRPr="00644162" w:rsidTr="00CA2792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A052D5" w:rsidRPr="00644162" w:rsidRDefault="00A052D5" w:rsidP="00F862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A052D5" w:rsidRPr="00644162" w:rsidTr="00CA2792">
        <w:trPr>
          <w:trHeight w:val="284"/>
        </w:trPr>
        <w:tc>
          <w:tcPr>
            <w:tcW w:w="9356" w:type="dxa"/>
            <w:gridSpan w:val="2"/>
          </w:tcPr>
          <w:p w:rsidR="00A052D5" w:rsidRPr="00644162" w:rsidRDefault="00A052D5" w:rsidP="00F862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052D5" w:rsidRPr="00644162" w:rsidTr="00CA279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Madách Imre tér</w:t>
            </w:r>
          </w:p>
        </w:tc>
      </w:tr>
      <w:tr w:rsidR="00A052D5" w:rsidRPr="00644162" w:rsidTr="00CA279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COVID egészségügyi tesztállomás</w:t>
            </w:r>
          </w:p>
        </w:tc>
      </w:tr>
      <w:tr w:rsidR="00A052D5" w:rsidRPr="00644162" w:rsidTr="00CA279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 xml:space="preserve"> m x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 xml:space="preserve"> m</w:t>
            </w:r>
            <w:r w:rsidRPr="00644162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052D5" w:rsidRPr="00644162" w:rsidTr="00CA279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sz w:val="24"/>
                <w:szCs w:val="24"/>
              </w:rPr>
              <w:t xml:space="preserve">2022.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augusztus 30-tól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 xml:space="preserve"> 2022.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december 31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 xml:space="preserve">-ig </w:t>
            </w:r>
          </w:p>
        </w:tc>
      </w:tr>
      <w:tr w:rsidR="00A052D5" w:rsidRPr="00644162" w:rsidTr="00CA2792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A052D5" w:rsidRPr="00644162" w:rsidRDefault="00A052D5" w:rsidP="00F862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A052D5" w:rsidRPr="00644162" w:rsidTr="00CA2792">
        <w:tc>
          <w:tcPr>
            <w:tcW w:w="9356" w:type="dxa"/>
            <w:gridSpan w:val="2"/>
          </w:tcPr>
          <w:p w:rsidR="00A052D5" w:rsidRPr="00644162" w:rsidRDefault="00A052D5" w:rsidP="00F862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052D5" w:rsidRPr="00644162" w:rsidTr="00CA2792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A052D5" w:rsidRPr="00650E5E" w:rsidRDefault="00A052D5" w:rsidP="00F86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Tekintettel a Madách Imre tér jelenlegi megnövekedett kulturális kihasználtságára, a kérelmezett tevékenység, építmény elhelyezése a tér területén </w:t>
            </w:r>
            <w:r w:rsidR="00561964">
              <w:rPr>
                <w:rFonts w:ascii="Times New Roman" w:hAnsi="Times New Roman"/>
                <w:sz w:val="24"/>
                <w:szCs w:val="24"/>
              </w:rPr>
              <w:t xml:space="preserve">a továbbiakban </w:t>
            </w:r>
            <w:r>
              <w:rPr>
                <w:rFonts w:ascii="Times New Roman" w:hAnsi="Times New Roman"/>
                <w:sz w:val="24"/>
                <w:szCs w:val="24"/>
              </w:rPr>
              <w:t>nem lehetséges,</w:t>
            </w:r>
            <w:r w:rsidRPr="00B00DE7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561964">
              <w:rPr>
                <w:rFonts w:ascii="Times New Roman" w:eastAsiaTheme="minorEastAsia" w:hAnsi="Times New Roman"/>
                <w:sz w:val="24"/>
                <w:szCs w:val="24"/>
              </w:rPr>
              <w:t xml:space="preserve">ezért </w:t>
            </w:r>
            <w:r w:rsidRPr="00B00DE7">
              <w:rPr>
                <w:rFonts w:ascii="Times New Roman" w:eastAsia="Calibri" w:hAnsi="Times New Roman"/>
                <w:sz w:val="24"/>
                <w:szCs w:val="24"/>
              </w:rPr>
              <w:t>a kérelem elutasítása indokolt.</w:t>
            </w:r>
          </w:p>
        </w:tc>
      </w:tr>
    </w:tbl>
    <w:tbl>
      <w:tblPr>
        <w:tblStyle w:val="Rcsostblzat96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A052D5" w:rsidRPr="00644162" w:rsidTr="00CA279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052D5" w:rsidRPr="00644162" w:rsidRDefault="00A052D5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A052D5" w:rsidRPr="00644162" w:rsidTr="00CA2792">
        <w:tc>
          <w:tcPr>
            <w:tcW w:w="9356" w:type="dxa"/>
            <w:tcBorders>
              <w:bottom w:val="single" w:sz="4" w:space="0" w:color="auto"/>
            </w:tcBorders>
          </w:tcPr>
          <w:p w:rsidR="00A052D5" w:rsidRPr="00644162" w:rsidRDefault="00A052D5" w:rsidP="00F86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441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6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7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II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17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1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052D5" w:rsidRDefault="00A052D5" w:rsidP="00F862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166C" w:rsidRPr="00C45B43" w:rsidRDefault="00F2166C" w:rsidP="00F8620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C45B4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2166C" w:rsidRPr="003E196A" w:rsidRDefault="00F2166C" w:rsidP="00F8620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2166C" w:rsidRPr="00C45B43" w:rsidRDefault="00F2166C" w:rsidP="00F8620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SPINOZA KÁVÉHÁZ Kft</w:t>
      </w:r>
      <w:r w:rsidRPr="006B4804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0F110C">
        <w:rPr>
          <w:rFonts w:ascii="Times New Roman" w:eastAsia="Calibri" w:hAnsi="Times New Roman"/>
          <w:b/>
          <w:sz w:val="24"/>
          <w:szCs w:val="24"/>
          <w:lang w:eastAsia="en-US"/>
        </w:rPr>
        <w:t>(székhely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: </w:t>
      </w:r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1074 Budapest, Dob utca 15. fszt.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Cg.</w:t>
      </w:r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01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09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309795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26243151-2-42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) 1075 Budapest, Dob u. 15</w:t>
      </w:r>
      <w:r w:rsidRPr="003E196A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F2166C" w:rsidRPr="00C45B43" w:rsidRDefault="00F2166C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2166C" w:rsidRPr="00C45B43" w:rsidTr="00F161A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VI/5607-1/2022.</w:t>
            </w:r>
          </w:p>
        </w:tc>
      </w:tr>
      <w:tr w:rsidR="00F2166C" w:rsidRPr="00C45B43" w:rsidTr="00F161A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166C" w:rsidRPr="00C45B43" w:rsidTr="00F161A8">
        <w:trPr>
          <w:trHeight w:val="140"/>
        </w:trPr>
        <w:tc>
          <w:tcPr>
            <w:tcW w:w="9361" w:type="dxa"/>
            <w:gridSpan w:val="3"/>
          </w:tcPr>
          <w:p w:rsidR="00F2166C" w:rsidRPr="00C45B43" w:rsidRDefault="00F2166C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2166C" w:rsidRPr="00C45B43" w:rsidTr="00F161A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2166C" w:rsidRPr="00C45B43" w:rsidRDefault="00D41EF2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ins w:id="4" w:author="Győrvári Attila" w:date="2022-08-23T10:50:00Z">
              <w:r w:rsidRPr="00D41EF2">
                <w:rPr>
                  <w:rFonts w:ascii="Times New Roman" w:hAnsi="Times New Roman"/>
                  <w:bCs/>
                  <w:sz w:val="24"/>
                  <w:szCs w:val="24"/>
                </w:rPr>
                <w:t xml:space="preserve">SPINOZA KÁVÉHÁZ </w:t>
              </w:r>
            </w:ins>
            <w:del w:id="5" w:author="Győrvári Attila" w:date="2022-08-23T10:50:00Z">
              <w:r w:rsidR="00F2166C" w:rsidRPr="004E1896" w:rsidDel="00D41EF2">
                <w:rPr>
                  <w:rFonts w:ascii="Times New Roman" w:hAnsi="Times New Roman"/>
                  <w:bCs/>
                  <w:sz w:val="24"/>
                  <w:szCs w:val="24"/>
                </w:rPr>
                <w:delText xml:space="preserve">Spinoza Kávéház </w:delText>
              </w:r>
            </w:del>
            <w:bookmarkStart w:id="6" w:name="_GoBack"/>
            <w:bookmarkEnd w:id="6"/>
            <w:r w:rsidR="00F2166C" w:rsidRPr="004E1896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F2166C" w:rsidRPr="00C45B43" w:rsidTr="00F161A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26243151</w:t>
            </w:r>
            <w:r w:rsidRPr="006B4804">
              <w:rPr>
                <w:rFonts w:ascii="Times New Roman" w:hAnsi="Times New Roman"/>
                <w:sz w:val="24"/>
                <w:szCs w:val="24"/>
              </w:rPr>
              <w:t>-2-42</w:t>
            </w:r>
          </w:p>
        </w:tc>
      </w:tr>
      <w:tr w:rsidR="00F2166C" w:rsidRPr="00C45B43" w:rsidTr="00F161A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2166C" w:rsidRPr="00713F7D" w:rsidRDefault="00F2166C" w:rsidP="00F862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13F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2166C" w:rsidRPr="00713F7D" w:rsidRDefault="00F2166C" w:rsidP="00F862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SPINOZA KÁVÉHÁZ</w:t>
            </w:r>
          </w:p>
        </w:tc>
      </w:tr>
      <w:tr w:rsidR="00F2166C" w:rsidRPr="00C45B43" w:rsidTr="00F161A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2166C" w:rsidRPr="00C45B43" w:rsidRDefault="00F2166C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166C" w:rsidRPr="00C45B43" w:rsidTr="00F161A8">
        <w:tc>
          <w:tcPr>
            <w:tcW w:w="9361" w:type="dxa"/>
            <w:gridSpan w:val="3"/>
          </w:tcPr>
          <w:p w:rsidR="00F2166C" w:rsidRPr="00C45B43" w:rsidRDefault="00F2166C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45B4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45B4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2166C" w:rsidRPr="00C45B43" w:rsidTr="00F161A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 u. 15</w:t>
            </w:r>
            <w:r w:rsidRPr="00BF5D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166C" w:rsidRPr="00C45B43" w:rsidTr="00F161A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804">
              <w:rPr>
                <w:rFonts w:ascii="Times New Roman" w:hAnsi="Times New Roman"/>
                <w:sz w:val="24"/>
                <w:szCs w:val="24"/>
              </w:rPr>
              <w:t>körülhatárolt vendéglátó terasz</w:t>
            </w:r>
          </w:p>
        </w:tc>
      </w:tr>
      <w:tr w:rsidR="00F2166C" w:rsidRPr="00C45B43" w:rsidTr="00F161A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2166C" w:rsidRPr="00C45B43" w:rsidRDefault="00F2166C" w:rsidP="00F86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m x 8 m, azaz 16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45B4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2166C" w:rsidRPr="00C45B43" w:rsidTr="00F161A8">
        <w:tc>
          <w:tcPr>
            <w:tcW w:w="1556" w:type="dxa"/>
            <w:tcBorders>
              <w:right w:val="nil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 szeptember 1-től 2022. október 31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F2166C" w:rsidRPr="00C45B43" w:rsidTr="00F161A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2166C" w:rsidRPr="00C45B43" w:rsidRDefault="00F2166C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166C" w:rsidRPr="00C45B43" w:rsidTr="00F161A8">
        <w:tc>
          <w:tcPr>
            <w:tcW w:w="9361" w:type="dxa"/>
            <w:gridSpan w:val="3"/>
          </w:tcPr>
          <w:p w:rsidR="00F2166C" w:rsidRPr="00C45B43" w:rsidRDefault="00F2166C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2166C" w:rsidRPr="00C45B43" w:rsidTr="00F161A8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2166C" w:rsidRPr="00C45B43" w:rsidRDefault="00A150A2" w:rsidP="00F86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20C">
              <w:rPr>
                <w:rFonts w:ascii="Times New Roman" w:hAnsi="Times New Roman"/>
                <w:sz w:val="24"/>
                <w:szCs w:val="24"/>
              </w:rPr>
              <w:t xml:space="preserve">A vendéglátó terasz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1255B4">
              <w:rPr>
                <w:rFonts w:ascii="Times New Roman" w:hAnsi="Times New Roman"/>
                <w:sz w:val="24"/>
                <w:szCs w:val="24"/>
              </w:rPr>
              <w:t>járművek forgalmát biztosító úttesten</w:t>
            </w:r>
            <w:r w:rsidRPr="00E822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azonban </w:t>
            </w:r>
            <w:r w:rsidRPr="00E8220C">
              <w:rPr>
                <w:rFonts w:ascii="Times New Roman" w:hAnsi="Times New Roman"/>
                <w:sz w:val="24"/>
                <w:szCs w:val="24"/>
              </w:rPr>
              <w:t>megállni tilos tábla hatálya alatt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lévő, nem várakozóhelyen</w:t>
            </w:r>
            <w:r w:rsidRPr="00E8220C">
              <w:rPr>
                <w:rFonts w:ascii="Times New Roman" w:hAnsi="Times New Roman"/>
                <w:sz w:val="24"/>
                <w:szCs w:val="24"/>
              </w:rPr>
              <w:t xml:space="preserve"> kerülne elhelyezésre. Kérelmező kérelméhez csatolta Budapest Közút </w:t>
            </w:r>
            <w:proofErr w:type="spellStart"/>
            <w:r w:rsidRPr="00E8220C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E8220C">
              <w:rPr>
                <w:rFonts w:ascii="Times New Roman" w:hAnsi="Times New Roman"/>
                <w:sz w:val="24"/>
                <w:szCs w:val="24"/>
              </w:rPr>
              <w:t>. forgalomtechnikai kezelői hozzájárulását.</w:t>
            </w:r>
          </w:p>
        </w:tc>
      </w:tr>
      <w:tr w:rsidR="00F2166C" w:rsidRPr="00C45B43" w:rsidTr="00F161A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2166C" w:rsidRPr="00C45B43" w:rsidRDefault="00F2166C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166C" w:rsidRPr="00C45B43" w:rsidTr="00F161A8">
        <w:tc>
          <w:tcPr>
            <w:tcW w:w="9361" w:type="dxa"/>
            <w:gridSpan w:val="3"/>
          </w:tcPr>
          <w:p w:rsidR="00F2166C" w:rsidRPr="00C45B43" w:rsidRDefault="00F2166C" w:rsidP="00F862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6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7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II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17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1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2166C" w:rsidRDefault="00F2166C" w:rsidP="00F86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6201" w:rsidRPr="007C624D" w:rsidRDefault="00F86201" w:rsidP="00F86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7C624D">
        <w:rPr>
          <w:rFonts w:ascii="Times New Roman" w:hAnsi="Times New Roman"/>
          <w:b/>
          <w:bCs/>
          <w:sz w:val="24"/>
          <w:szCs w:val="24"/>
        </w:rPr>
        <w:t>.</w:t>
      </w:r>
      <w:r w:rsidRPr="007C624D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7C624D">
        <w:rPr>
          <w:rFonts w:ascii="Times New Roman" w:hAnsi="Times New Roman"/>
          <w:b/>
          <w:bCs/>
          <w:sz w:val="24"/>
          <w:szCs w:val="24"/>
        </w:rPr>
        <w:t>kérelem</w:t>
      </w:r>
    </w:p>
    <w:p w:rsidR="00F86201" w:rsidRPr="007C624D" w:rsidRDefault="00F86201" w:rsidP="00F8620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86201" w:rsidRPr="00545EC4" w:rsidRDefault="00F86201" w:rsidP="00F8620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A VÁR-ARCHÍVUM Kft.</w:t>
      </w:r>
      <w:r w:rsidRPr="00545EC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(székhely: </w:t>
      </w:r>
      <w:r w:rsidRPr="00F86201">
        <w:rPr>
          <w:rFonts w:ascii="Times New Roman" w:eastAsia="Calibri" w:hAnsi="Times New Roman"/>
          <w:b/>
          <w:sz w:val="24"/>
          <w:szCs w:val="24"/>
          <w:lang w:eastAsia="en-US"/>
        </w:rPr>
        <w:t>1077 Budapest, Wesselényi utca 2</w:t>
      </w:r>
      <w:proofErr w:type="gramStart"/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</w:t>
      </w:r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01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09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 w:rsidRPr="00F86201">
        <w:rPr>
          <w:rFonts w:ascii="Times New Roman" w:eastAsia="Calibri" w:hAnsi="Times New Roman"/>
          <w:b/>
          <w:sz w:val="24"/>
          <w:szCs w:val="24"/>
          <w:lang w:eastAsia="en-US"/>
        </w:rPr>
        <w:t>198042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 w:rsidRPr="00F86201">
        <w:rPr>
          <w:rFonts w:ascii="Times New Roman" w:eastAsia="Calibri" w:hAnsi="Times New Roman"/>
          <w:b/>
          <w:sz w:val="24"/>
          <w:szCs w:val="24"/>
          <w:lang w:eastAsia="en-US"/>
        </w:rPr>
        <w:t>25042854</w:t>
      </w:r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-2-42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) 1075 Budapest</w:t>
      </w:r>
      <w:r w:rsidRPr="00545EC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Wesselényi u. 2. és 4</w:t>
      </w:r>
      <w:r w:rsidRPr="00545EC4">
        <w:rPr>
          <w:rFonts w:ascii="Times New Roman" w:hAnsi="Times New Roman"/>
          <w:b/>
          <w:bCs/>
          <w:sz w:val="24"/>
          <w:szCs w:val="24"/>
        </w:rPr>
        <w:t>.</w:t>
      </w:r>
      <w:r w:rsidRPr="00545EC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szám alatti épület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ek</w:t>
      </w:r>
      <w:r w:rsidRPr="00545EC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előtti közterület használatára vonatkozó kérelme</w:t>
      </w:r>
    </w:p>
    <w:p w:rsidR="00F86201" w:rsidRPr="006D3942" w:rsidRDefault="00F86201" w:rsidP="00F8620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F86201" w:rsidRPr="006D3942" w:rsidTr="00F161A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VI/5760-4/2022.</w:t>
            </w:r>
          </w:p>
        </w:tc>
      </w:tr>
      <w:tr w:rsidR="00F86201" w:rsidRPr="006D3942" w:rsidTr="00F161A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201" w:rsidRPr="006D3942" w:rsidTr="00F161A8">
        <w:tc>
          <w:tcPr>
            <w:tcW w:w="9356" w:type="dxa"/>
            <w:gridSpan w:val="2"/>
          </w:tcPr>
          <w:p w:rsidR="00F86201" w:rsidRPr="006D3942" w:rsidRDefault="00F86201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86201" w:rsidRPr="006D3942" w:rsidTr="00F161A8">
        <w:tc>
          <w:tcPr>
            <w:tcW w:w="1556" w:type="dxa"/>
            <w:tcBorders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VÁR-ARCHÍVUM Kft</w:t>
            </w:r>
            <w:r w:rsidRPr="006D39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F86201" w:rsidRPr="006D3942" w:rsidTr="00F161A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25042854-2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>-42</w:t>
            </w:r>
          </w:p>
        </w:tc>
      </w:tr>
      <w:tr w:rsidR="00F86201" w:rsidRPr="006D3942" w:rsidTr="00F161A8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201" w:rsidRPr="006D3942" w:rsidTr="00F161A8">
        <w:tc>
          <w:tcPr>
            <w:tcW w:w="9356" w:type="dxa"/>
            <w:gridSpan w:val="2"/>
          </w:tcPr>
          <w:p w:rsidR="00F86201" w:rsidRPr="006D3942" w:rsidRDefault="00F86201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86201" w:rsidRPr="006D3942" w:rsidTr="00F161A8">
        <w:tc>
          <w:tcPr>
            <w:tcW w:w="1556" w:type="dxa"/>
            <w:tcBorders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Wesselényi u. 2. és 4.</w:t>
            </w:r>
          </w:p>
        </w:tc>
      </w:tr>
      <w:tr w:rsidR="00F86201" w:rsidRPr="006D3942" w:rsidTr="00F161A8">
        <w:tc>
          <w:tcPr>
            <w:tcW w:w="1556" w:type="dxa"/>
            <w:tcBorders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képeslap, ajándéktárgy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 xml:space="preserve"> árubemutató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állvány</w:t>
            </w:r>
          </w:p>
        </w:tc>
      </w:tr>
      <w:tr w:rsidR="00F86201" w:rsidRPr="006D3942" w:rsidTr="00F161A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db, 0,5 m x 2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összesen 2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6D394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86201" w:rsidRPr="006D3942" w:rsidTr="00F161A8">
        <w:tc>
          <w:tcPr>
            <w:tcW w:w="1556" w:type="dxa"/>
            <w:tcBorders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 július 1-től 2023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F86201" w:rsidRPr="006D3942" w:rsidTr="00F161A8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201" w:rsidRPr="006D3942" w:rsidTr="00F161A8">
        <w:tc>
          <w:tcPr>
            <w:tcW w:w="9356" w:type="dxa"/>
            <w:gridSpan w:val="2"/>
          </w:tcPr>
          <w:p w:rsidR="00F86201" w:rsidRPr="006D3942" w:rsidRDefault="00F86201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86201" w:rsidRPr="006D3942" w:rsidTr="00F161A8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682579" w:rsidRPr="0081778B" w:rsidRDefault="00682579" w:rsidP="0068257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A Hivatal</w:t>
            </w:r>
            <w:r w:rsidRPr="0081778B">
              <w:rPr>
                <w:rFonts w:ascii="Times New Roman" w:hAnsi="Times New Roman"/>
                <w:color w:val="000000"/>
              </w:rPr>
              <w:t xml:space="preserve"> Főépítészi és Vagyongazdálkodási Irod</w:t>
            </w:r>
            <w:r>
              <w:rPr>
                <w:rFonts w:ascii="Times New Roman" w:hAnsi="Times New Roman"/>
                <w:color w:val="000000"/>
              </w:rPr>
              <w:t>ájának tájékoztatása a következőket tartalmazza</w:t>
            </w:r>
            <w:r w:rsidRPr="0081778B">
              <w:rPr>
                <w:rFonts w:ascii="Times New Roman" w:hAnsi="Times New Roman"/>
              </w:rPr>
              <w:t xml:space="preserve">: </w:t>
            </w:r>
          </w:p>
          <w:p w:rsidR="00F86201" w:rsidRPr="00682579" w:rsidRDefault="00682579" w:rsidP="00DA35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82579">
              <w:rPr>
                <w:rFonts w:ascii="Times New Roman" w:hAnsi="Times New Roman"/>
                <w:i/>
                <w:sz w:val="24"/>
                <w:szCs w:val="24"/>
              </w:rPr>
              <w:t>„…</w:t>
            </w:r>
            <w:r w:rsidR="00F86201" w:rsidRPr="00682579">
              <w:rPr>
                <w:rFonts w:ascii="Times New Roman" w:hAnsi="Times New Roman"/>
                <w:i/>
                <w:sz w:val="24"/>
                <w:szCs w:val="24"/>
              </w:rPr>
              <w:t xml:space="preserve">Erzsébetváros </w:t>
            </w:r>
            <w:proofErr w:type="spellStart"/>
            <w:r w:rsidR="00F86201" w:rsidRPr="00682579">
              <w:rPr>
                <w:rFonts w:ascii="Times New Roman" w:hAnsi="Times New Roman"/>
                <w:i/>
                <w:sz w:val="24"/>
                <w:szCs w:val="24"/>
              </w:rPr>
              <w:t>Településképvédelmi</w:t>
            </w:r>
            <w:proofErr w:type="spellEnd"/>
            <w:r w:rsidR="00F86201" w:rsidRPr="00682579">
              <w:rPr>
                <w:rFonts w:ascii="Times New Roman" w:hAnsi="Times New Roman"/>
                <w:i/>
                <w:sz w:val="24"/>
                <w:szCs w:val="24"/>
              </w:rPr>
              <w:t xml:space="preserve"> Rendeletéről szóló 25/2017. (X.09.) számú önkormányzati rendelet 23. § (7) bekezdése szerint: „Átfeszítés, épületre kihelyezett molinó, valamint árusító-, illetve bemutató asztal, állvány, csak idegenforgalmi, tudományos és kulturális, illetve nemzeti eseményekhez kötötten, és meghatározott időre helyezhető ki, a településképi szempontok érvényesítésével</w:t>
            </w:r>
            <w:r w:rsidRPr="00682579">
              <w:rPr>
                <w:rFonts w:ascii="Times New Roman" w:hAnsi="Times New Roman"/>
                <w:i/>
                <w:sz w:val="24"/>
                <w:szCs w:val="24"/>
              </w:rPr>
              <w:t>”…</w:t>
            </w:r>
            <w:r w:rsidR="00F86201" w:rsidRPr="00682579">
              <w:rPr>
                <w:rFonts w:ascii="Times New Roman" w:hAnsi="Times New Roman"/>
                <w:i/>
                <w:sz w:val="24"/>
                <w:szCs w:val="24"/>
              </w:rPr>
              <w:t>”</w:t>
            </w:r>
          </w:p>
          <w:p w:rsidR="00F86201" w:rsidRPr="00071ADA" w:rsidRDefault="00F86201" w:rsidP="00F86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6201" w:rsidRPr="006D3942" w:rsidRDefault="00F86201" w:rsidP="00F86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579">
              <w:rPr>
                <w:rFonts w:ascii="Times New Roman" w:hAnsi="Times New Roman"/>
                <w:sz w:val="24"/>
                <w:szCs w:val="24"/>
              </w:rPr>
              <w:t>Fentiek értelmében a kérelemben megjelölt képeslap, ajándéktárgy árubemutató állványok kihelyezése településképi szempontból nem támogatható, ezért a kérelem elutasítása indokolt.</w:t>
            </w:r>
          </w:p>
        </w:tc>
      </w:tr>
      <w:tr w:rsidR="00F86201" w:rsidRPr="00811E87" w:rsidTr="00F161A8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F86201" w:rsidRPr="00811E87" w:rsidRDefault="00F86201" w:rsidP="00F862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201" w:rsidRPr="00811E87" w:rsidTr="00F161A8">
        <w:tc>
          <w:tcPr>
            <w:tcW w:w="9356" w:type="dxa"/>
            <w:gridSpan w:val="2"/>
          </w:tcPr>
          <w:p w:rsidR="00F86201" w:rsidRPr="00811E87" w:rsidRDefault="00F86201" w:rsidP="00F862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6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II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86201" w:rsidRDefault="00F86201" w:rsidP="00F86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6201" w:rsidRPr="007C624D" w:rsidRDefault="00F86201" w:rsidP="00F86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7C624D">
        <w:rPr>
          <w:rFonts w:ascii="Times New Roman" w:hAnsi="Times New Roman"/>
          <w:b/>
          <w:bCs/>
          <w:sz w:val="24"/>
          <w:szCs w:val="24"/>
        </w:rPr>
        <w:t>.</w:t>
      </w:r>
      <w:r w:rsidRPr="007C624D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7C624D">
        <w:rPr>
          <w:rFonts w:ascii="Times New Roman" w:hAnsi="Times New Roman"/>
          <w:b/>
          <w:bCs/>
          <w:sz w:val="24"/>
          <w:szCs w:val="24"/>
        </w:rPr>
        <w:t>kérelem</w:t>
      </w:r>
    </w:p>
    <w:p w:rsidR="00F86201" w:rsidRPr="007C624D" w:rsidRDefault="00F86201" w:rsidP="00F8620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86201" w:rsidRPr="00545EC4" w:rsidRDefault="00F86201" w:rsidP="00F8620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Jónás Józsefné egyéni vállalkozó</w:t>
      </w:r>
      <w:r w:rsidRPr="00545EC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(székhely: </w:t>
      </w:r>
      <w:r w:rsidRPr="00F86201">
        <w:rPr>
          <w:rFonts w:ascii="Times New Roman" w:eastAsia="Calibri" w:hAnsi="Times New Roman"/>
          <w:b/>
          <w:sz w:val="24"/>
          <w:szCs w:val="24"/>
          <w:lang w:eastAsia="en-US"/>
        </w:rPr>
        <w:t>10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76</w:t>
      </w:r>
      <w:r w:rsidRPr="00F8620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Garay tér 1</w:t>
      </w:r>
      <w:proofErr w:type="gramStart"/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adószám: </w:t>
      </w:r>
      <w:r w:rsidRPr="00F86201">
        <w:rPr>
          <w:rFonts w:ascii="Times New Roman" w:eastAsia="Calibri" w:hAnsi="Times New Roman"/>
          <w:b/>
          <w:sz w:val="24"/>
          <w:szCs w:val="24"/>
          <w:lang w:eastAsia="en-US"/>
        </w:rPr>
        <w:t>56610035</w:t>
      </w:r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F2166C">
        <w:rPr>
          <w:rFonts w:ascii="Times New Roman" w:eastAsia="Calibri" w:hAnsi="Times New Roman"/>
          <w:b/>
          <w:sz w:val="24"/>
          <w:szCs w:val="24"/>
          <w:lang w:eastAsia="en-US"/>
        </w:rPr>
        <w:t>-42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) 1076 Budapest</w:t>
      </w:r>
      <w:r w:rsidRPr="00545EC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Garay tér 1</w:t>
      </w:r>
      <w:r w:rsidRPr="00545EC4">
        <w:rPr>
          <w:rFonts w:ascii="Times New Roman" w:hAnsi="Times New Roman"/>
          <w:b/>
          <w:bCs/>
          <w:sz w:val="24"/>
          <w:szCs w:val="24"/>
        </w:rPr>
        <w:t>.</w:t>
      </w:r>
      <w:r w:rsidRPr="00545EC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szám alatti épület előtti közterület használatára vonatkozó kérelme</w:t>
      </w:r>
    </w:p>
    <w:p w:rsidR="00F86201" w:rsidRPr="006D3942" w:rsidRDefault="00F86201" w:rsidP="00F8620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F86201" w:rsidRPr="006D3942" w:rsidTr="00F161A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VI/4204-2/2022.</w:t>
            </w:r>
          </w:p>
        </w:tc>
      </w:tr>
      <w:tr w:rsidR="00F86201" w:rsidRPr="006D3942" w:rsidTr="00F161A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201" w:rsidRPr="006D3942" w:rsidTr="00F161A8">
        <w:tc>
          <w:tcPr>
            <w:tcW w:w="9356" w:type="dxa"/>
            <w:gridSpan w:val="2"/>
          </w:tcPr>
          <w:p w:rsidR="00F86201" w:rsidRPr="006D3942" w:rsidRDefault="00F86201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86201" w:rsidRPr="006D3942" w:rsidTr="00F161A8">
        <w:tc>
          <w:tcPr>
            <w:tcW w:w="1556" w:type="dxa"/>
            <w:tcBorders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Jónás Józsefné ev.</w:t>
            </w:r>
          </w:p>
        </w:tc>
      </w:tr>
      <w:tr w:rsidR="00F86201" w:rsidRPr="006D3942" w:rsidTr="00F161A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56610035-1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>-42</w:t>
            </w:r>
          </w:p>
        </w:tc>
      </w:tr>
      <w:tr w:rsidR="00F86201" w:rsidRPr="006D3942" w:rsidTr="00F161A8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201" w:rsidRPr="006D3942" w:rsidTr="00F161A8">
        <w:tc>
          <w:tcPr>
            <w:tcW w:w="9356" w:type="dxa"/>
            <w:gridSpan w:val="2"/>
          </w:tcPr>
          <w:p w:rsidR="00F86201" w:rsidRPr="006D3942" w:rsidRDefault="00F86201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86201" w:rsidRPr="006D3942" w:rsidTr="00F161A8">
        <w:tc>
          <w:tcPr>
            <w:tcW w:w="1556" w:type="dxa"/>
            <w:tcBorders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Garay tér 1.</w:t>
            </w:r>
          </w:p>
        </w:tc>
      </w:tr>
      <w:tr w:rsidR="00F86201" w:rsidRPr="006D3942" w:rsidTr="00F161A8">
        <w:tc>
          <w:tcPr>
            <w:tcW w:w="1556" w:type="dxa"/>
            <w:tcBorders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megállító tábla</w:t>
            </w:r>
          </w:p>
        </w:tc>
      </w:tr>
      <w:tr w:rsidR="00F86201" w:rsidRPr="006D3942" w:rsidTr="00F161A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 m x 1,5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6D394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86201" w:rsidRPr="006D3942" w:rsidTr="00F161A8">
        <w:tc>
          <w:tcPr>
            <w:tcW w:w="1556" w:type="dxa"/>
            <w:tcBorders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F86201" w:rsidRPr="006D3942" w:rsidRDefault="00F86201" w:rsidP="00F86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 július 18-tól 2022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F86201" w:rsidRPr="006D3942" w:rsidTr="00F161A8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F86201" w:rsidRPr="006D3942" w:rsidRDefault="00F86201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201" w:rsidRPr="006D3942" w:rsidTr="00F161A8">
        <w:tc>
          <w:tcPr>
            <w:tcW w:w="9356" w:type="dxa"/>
            <w:gridSpan w:val="2"/>
          </w:tcPr>
          <w:p w:rsidR="00F86201" w:rsidRPr="006D3942" w:rsidRDefault="00F86201" w:rsidP="00F862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86201" w:rsidRPr="006D3942" w:rsidTr="00F161A8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F86201" w:rsidRPr="0081778B" w:rsidRDefault="00F86201" w:rsidP="00F862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A Hivatal</w:t>
            </w:r>
            <w:r w:rsidRPr="0081778B">
              <w:rPr>
                <w:rFonts w:ascii="Times New Roman" w:hAnsi="Times New Roman"/>
                <w:color w:val="000000"/>
              </w:rPr>
              <w:t xml:space="preserve"> Főépítészi és Vagyongazdálkodási Irod</w:t>
            </w:r>
            <w:r>
              <w:rPr>
                <w:rFonts w:ascii="Times New Roman" w:hAnsi="Times New Roman"/>
                <w:color w:val="000000"/>
              </w:rPr>
              <w:t>ájának tájékoztatása a következőket tartalmazza</w:t>
            </w:r>
            <w:r w:rsidRPr="0081778B">
              <w:rPr>
                <w:rFonts w:ascii="Times New Roman" w:hAnsi="Times New Roman"/>
              </w:rPr>
              <w:t xml:space="preserve">: </w:t>
            </w:r>
          </w:p>
          <w:p w:rsidR="00F86201" w:rsidRDefault="00F86201" w:rsidP="00F862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85748">
              <w:rPr>
                <w:rFonts w:ascii="Times New Roman" w:hAnsi="Times New Roman"/>
                <w:i/>
                <w:sz w:val="24"/>
                <w:szCs w:val="24"/>
              </w:rPr>
              <w:t>„</w:t>
            </w:r>
            <w:r w:rsidR="00682579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Pr="00385748">
              <w:rPr>
                <w:rFonts w:ascii="Times New Roman" w:hAnsi="Times New Roman"/>
                <w:i/>
                <w:sz w:val="24"/>
                <w:szCs w:val="24"/>
              </w:rPr>
              <w:t xml:space="preserve">A Budapest VII. kerület, Garay tér 1. szám előtti közterületen elhelyezendő megállító tábla ügyében érkezett VI/4204-3/2022 iktatószámú megkeresésére tájékoztatom, hogy megállító </w:t>
            </w:r>
            <w:r w:rsidRPr="0038574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táblával kapcsolatosan sem az ETKR sem az EÉSZ nem tartalmaz előírásokat. Ugyanakkor a megállító táblák elhelyezése településképi szempontból nem támogatható, tekintettel arra, hogy az ETKR elegendő hirdető- és reklámberendezés (cégér, cégtábla, címtábla, cégfelirat és felíró tábla) elhelyezését engedi feltételekkel az épület homlokzatain</w:t>
            </w:r>
            <w:r w:rsidR="00682579">
              <w:rPr>
                <w:rFonts w:ascii="TimesNewRoman" w:hAnsi="TimesNewRoman"/>
                <w:i/>
                <w:sz w:val="24"/>
                <w:szCs w:val="24"/>
              </w:rPr>
              <w:t>…</w:t>
            </w:r>
            <w:r w:rsidRPr="00385748">
              <w:rPr>
                <w:rFonts w:ascii="Times New Roman" w:hAnsi="Times New Roman"/>
                <w:i/>
                <w:sz w:val="24"/>
                <w:szCs w:val="24"/>
              </w:rPr>
              <w:t>”</w:t>
            </w:r>
          </w:p>
          <w:p w:rsidR="007327F0" w:rsidRPr="00385748" w:rsidRDefault="007327F0" w:rsidP="00F862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86201" w:rsidRPr="006D3942" w:rsidRDefault="00F86201" w:rsidP="00F86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ADA">
              <w:rPr>
                <w:rFonts w:ascii="Times New Roman" w:hAnsi="Times New Roman"/>
                <w:sz w:val="24"/>
                <w:szCs w:val="24"/>
              </w:rPr>
              <w:t>Fentiek értelmében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kérelemben megállító tábla</w:t>
            </w:r>
            <w:r w:rsidRPr="00071ADA">
              <w:rPr>
                <w:rFonts w:ascii="Times New Roman" w:hAnsi="Times New Roman"/>
                <w:sz w:val="24"/>
                <w:szCs w:val="24"/>
              </w:rPr>
              <w:t xml:space="preserve"> kihelyezése településké</w:t>
            </w:r>
            <w:r>
              <w:rPr>
                <w:rFonts w:ascii="Times New Roman" w:hAnsi="Times New Roman"/>
                <w:sz w:val="24"/>
                <w:szCs w:val="24"/>
              </w:rPr>
              <w:t>pi szempontból nem támogatható, ezért a kérelem elutasítása indokolt.</w:t>
            </w:r>
          </w:p>
        </w:tc>
      </w:tr>
      <w:tr w:rsidR="00F86201" w:rsidRPr="00811E87" w:rsidTr="00F161A8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F86201" w:rsidRPr="00811E87" w:rsidRDefault="00F86201" w:rsidP="00F8620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201" w:rsidRPr="00811E87" w:rsidTr="00F161A8">
        <w:tc>
          <w:tcPr>
            <w:tcW w:w="9356" w:type="dxa"/>
            <w:gridSpan w:val="2"/>
          </w:tcPr>
          <w:p w:rsidR="00F86201" w:rsidRPr="00811E87" w:rsidRDefault="00F86201" w:rsidP="00F862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6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II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7440F" w:rsidRPr="00964D53" w:rsidRDefault="0017440F" w:rsidP="00F86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4A08AA" w:rsidRDefault="004A08AA" w:rsidP="00F862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440F" w:rsidRDefault="0017440F" w:rsidP="00F862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220C" w:rsidRDefault="00C82F97" w:rsidP="00F8620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E8220C">
        <w:rPr>
          <w:rFonts w:ascii="Times New Roman" w:eastAsia="Calibri" w:hAnsi="Times New Roman"/>
          <w:b/>
          <w:bCs/>
          <w:sz w:val="24"/>
          <w:szCs w:val="24"/>
        </w:rPr>
        <w:t>Határozati javaslat</w:t>
      </w:r>
      <w:r w:rsidR="00462A0D">
        <w:rPr>
          <w:rFonts w:ascii="Times New Roman" w:eastAsia="Calibri" w:hAnsi="Times New Roman"/>
          <w:b/>
          <w:bCs/>
          <w:sz w:val="24"/>
          <w:szCs w:val="24"/>
        </w:rPr>
        <w:t>ok</w:t>
      </w:r>
    </w:p>
    <w:p w:rsidR="00462A0D" w:rsidRDefault="00462A0D" w:rsidP="00F8620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62A0D" w:rsidRPr="00E8220C" w:rsidRDefault="00462A0D" w:rsidP="00F8620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E8220C" w:rsidRPr="00E8220C" w:rsidRDefault="00E8220C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63E99" w:rsidRPr="00840DB7" w:rsidRDefault="00863E99" w:rsidP="00F8620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erület Erzsébetváros Önkormányzat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Képviselő-testülete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 Városüzemeltetési </w:t>
      </w:r>
      <w:proofErr w:type="gramStart"/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/2022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29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C413AB">
        <w:rPr>
          <w:rFonts w:ascii="Times New Roman" w:hAnsi="Times New Roman"/>
          <w:b/>
          <w:bCs/>
          <w:sz w:val="24"/>
          <w:szCs w:val="24"/>
          <w:u w:val="single"/>
        </w:rPr>
        <w:t>Latest</w:t>
      </w:r>
      <w:proofErr w:type="spellEnd"/>
      <w:r w:rsidRPr="00C413AB">
        <w:rPr>
          <w:rFonts w:ascii="Times New Roman" w:hAnsi="Times New Roman"/>
          <w:b/>
          <w:bCs/>
          <w:sz w:val="24"/>
          <w:szCs w:val="24"/>
          <w:u w:val="single"/>
        </w:rPr>
        <w:t xml:space="preserve"> Kft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1074 Budapest, 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Dohány u. 1/C.</w:t>
      </w:r>
      <w:r w:rsidRPr="00840DB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szám alatti épület előtti közterület használatára vonatkozó kérelméről</w:t>
      </w:r>
    </w:p>
    <w:p w:rsidR="00863E99" w:rsidRDefault="00863E99" w:rsidP="00F86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3E99" w:rsidRDefault="00863E99" w:rsidP="00F86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40DB7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</w:t>
      </w:r>
      <w:proofErr w:type="spellStart"/>
      <w:r w:rsidRPr="00840DB7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840DB7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840DB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úgy dönt</w:t>
      </w:r>
      <w:r>
        <w:rPr>
          <w:rFonts w:ascii="Times New Roman" w:hAnsi="Times New Roman"/>
          <w:sz w:val="24"/>
          <w:szCs w:val="24"/>
        </w:rPr>
        <w:t>,</w:t>
      </w:r>
      <w:r w:rsidRPr="00B00DE7">
        <w:rPr>
          <w:rFonts w:ascii="Times New Roman" w:hAnsi="Times New Roman"/>
          <w:sz w:val="24"/>
          <w:szCs w:val="24"/>
          <w:lang w:val="x-none"/>
        </w:rPr>
        <w:t xml:space="preserve"> hogy </w:t>
      </w:r>
      <w:r w:rsidRPr="00B00DE7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863E99">
        <w:rPr>
          <w:rFonts w:ascii="Times New Roman" w:eastAsia="Calibri" w:hAnsi="Times New Roman"/>
          <w:sz w:val="24"/>
          <w:szCs w:val="24"/>
          <w:lang w:eastAsia="en-US"/>
        </w:rPr>
        <w:t>Latest</w:t>
      </w:r>
      <w:proofErr w:type="spellEnd"/>
      <w:r w:rsidRPr="00863E99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1011 Budapest, Fő utca 37. C. ép. III. em. 1</w:t>
      </w:r>
      <w:proofErr w:type="gramStart"/>
      <w:r w:rsidRPr="00863E99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  <w:r w:rsidRPr="00863E99">
        <w:rPr>
          <w:rFonts w:ascii="Times New Roman" w:eastAsia="Calibri" w:hAnsi="Times New Roman"/>
          <w:sz w:val="24"/>
          <w:szCs w:val="24"/>
          <w:lang w:eastAsia="en-US"/>
        </w:rPr>
        <w:t xml:space="preserve"> cégjegyzékszám: Cg.01-09-322135; adószám: 26287144-2-41) </w:t>
      </w:r>
      <w:r>
        <w:rPr>
          <w:rFonts w:ascii="Times New Roman" w:hAnsi="Times New Roman"/>
          <w:sz w:val="24"/>
          <w:szCs w:val="24"/>
          <w:lang w:val="x-none"/>
        </w:rPr>
        <w:t>V</w:t>
      </w:r>
      <w:r w:rsidRPr="00B00DE7">
        <w:rPr>
          <w:rFonts w:ascii="Times New Roman" w:hAnsi="Times New Roman"/>
          <w:sz w:val="24"/>
          <w:szCs w:val="24"/>
          <w:lang w:val="x-none"/>
        </w:rPr>
        <w:t>I</w:t>
      </w:r>
      <w:r>
        <w:rPr>
          <w:rFonts w:ascii="Times New Roman" w:hAnsi="Times New Roman"/>
          <w:sz w:val="24"/>
          <w:szCs w:val="24"/>
        </w:rPr>
        <w:t>/3431-4</w:t>
      </w:r>
      <w:r w:rsidRPr="00B00DE7">
        <w:rPr>
          <w:rFonts w:ascii="Times New Roman" w:hAnsi="Times New Roman"/>
          <w:sz w:val="24"/>
          <w:szCs w:val="24"/>
          <w:lang w:val="x-none"/>
        </w:rPr>
        <w:t>/</w:t>
      </w:r>
      <w:r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x-none"/>
        </w:rPr>
        <w:t>számú kérelmére</w:t>
      </w:r>
      <w:r>
        <w:rPr>
          <w:rFonts w:ascii="Times New Roman" w:eastAsiaTheme="minorHAnsi" w:hAnsi="Times New Roman"/>
          <w:sz w:val="24"/>
          <w:szCs w:val="24"/>
        </w:rPr>
        <w:t>,</w:t>
      </w:r>
      <w:r w:rsidRPr="002D523D">
        <w:rPr>
          <w:rFonts w:ascii="Times New Roman" w:eastAsiaTheme="minorHAnsi" w:hAnsi="Times New Roman"/>
          <w:sz w:val="24"/>
          <w:szCs w:val="24"/>
        </w:rPr>
        <w:t xml:space="preserve"> részére </w:t>
      </w:r>
      <w:r>
        <w:rPr>
          <w:rFonts w:ascii="Times New Roman" w:eastAsiaTheme="minorHAnsi" w:hAnsi="Times New Roman"/>
          <w:sz w:val="24"/>
          <w:szCs w:val="24"/>
        </w:rPr>
        <w:t>határozatlan időre</w:t>
      </w:r>
      <w:r w:rsidRPr="002D523D">
        <w:rPr>
          <w:rFonts w:ascii="Times New Roman" w:eastAsiaTheme="minorHAnsi" w:hAnsi="Times New Roman"/>
          <w:sz w:val="24"/>
          <w:szCs w:val="24"/>
        </w:rPr>
        <w:t xml:space="preserve"> </w:t>
      </w:r>
      <w:r w:rsidRPr="002D523D">
        <w:rPr>
          <w:rFonts w:ascii="Times New Roman" w:eastAsiaTheme="minorHAnsi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D523D">
        <w:rPr>
          <w:rFonts w:ascii="Times New Roman" w:eastAsiaTheme="minorHAnsi" w:hAnsi="Times New Roman"/>
          <w:sz w:val="24"/>
          <w:szCs w:val="24"/>
          <w:lang w:val="x-none"/>
        </w:rPr>
        <w:t xml:space="preserve"> a </w:t>
      </w:r>
      <w:r>
        <w:rPr>
          <w:rFonts w:ascii="Times New Roman" w:eastAsiaTheme="minorHAnsi" w:hAnsi="Times New Roman"/>
          <w:sz w:val="24"/>
          <w:szCs w:val="24"/>
        </w:rPr>
        <w:t>1074 Budapest, Dohány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u. 1/C. szám</w:t>
      </w:r>
      <w:r w:rsidRPr="002D523D">
        <w:rPr>
          <w:rFonts w:ascii="Times New Roman" w:eastAsiaTheme="minorHAnsi" w:hAnsi="Times New Roman"/>
          <w:sz w:val="24"/>
          <w:szCs w:val="24"/>
        </w:rPr>
        <w:t xml:space="preserve"> alatti épület </w:t>
      </w:r>
      <w:r w:rsidRPr="002D523D">
        <w:rPr>
          <w:rFonts w:ascii="Times New Roman" w:eastAsiaTheme="minorHAnsi" w:hAnsi="Times New Roman"/>
          <w:sz w:val="24"/>
          <w:szCs w:val="24"/>
          <w:lang w:val="x-none"/>
        </w:rPr>
        <w:t>előtti közterület</w:t>
      </w:r>
      <w:r w:rsidRPr="002D523D">
        <w:rPr>
          <w:rFonts w:ascii="Times New Roman" w:eastAsiaTheme="minorHAnsi" w:hAnsi="Times New Roman"/>
          <w:sz w:val="24"/>
          <w:szCs w:val="24"/>
        </w:rPr>
        <w:t>en elhelyezett vendéglátó terasz</w:t>
      </w:r>
      <w:r>
        <w:rPr>
          <w:rFonts w:ascii="Times New Roman" w:eastAsiaTheme="minorHAnsi" w:hAnsi="Times New Roman"/>
          <w:sz w:val="24"/>
          <w:szCs w:val="24"/>
        </w:rPr>
        <w:t>a</w:t>
      </w:r>
      <w:r w:rsidRPr="002D523D">
        <w:rPr>
          <w:rFonts w:ascii="Times New Roman" w:eastAsiaTheme="minorHAnsi" w:hAnsi="Times New Roman"/>
          <w:sz w:val="24"/>
          <w:szCs w:val="24"/>
        </w:rPr>
        <w:t xml:space="preserve"> 22 és 24 óra közötti nyitva tartásához.</w:t>
      </w:r>
    </w:p>
    <w:p w:rsidR="00863E99" w:rsidRDefault="00863E99" w:rsidP="00F86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863E99" w:rsidRPr="00E02390" w:rsidRDefault="00863E99" w:rsidP="00F8620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E02390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E02390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E02390">
        <w:rPr>
          <w:rFonts w:ascii="Times New Roman" w:hAnsi="Times New Roman"/>
          <w:sz w:val="24"/>
          <w:szCs w:val="24"/>
        </w:rPr>
        <w:t>Sáli Annamária</w:t>
      </w:r>
      <w:r w:rsidRPr="00E0239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63E99" w:rsidRDefault="00863E99" w:rsidP="00F86201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E02390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E02390">
        <w:rPr>
          <w:rFonts w:ascii="Times New Roman" w:eastAsia="Calibri" w:hAnsi="Times New Roman"/>
          <w:sz w:val="24"/>
          <w:szCs w:val="24"/>
          <w:lang w:val="x-none"/>
        </w:rPr>
        <w:t>   </w:t>
      </w:r>
      <w:r>
        <w:rPr>
          <w:rFonts w:ascii="Times New Roman" w:hAnsi="Times New Roman"/>
          <w:sz w:val="24"/>
          <w:szCs w:val="24"/>
        </w:rPr>
        <w:t xml:space="preserve">2022. </w:t>
      </w:r>
      <w:proofErr w:type="gramStart"/>
      <w:r>
        <w:rPr>
          <w:rFonts w:ascii="Times New Roman" w:hAnsi="Times New Roman"/>
          <w:sz w:val="24"/>
          <w:szCs w:val="24"/>
        </w:rPr>
        <w:t>szeptember</w:t>
      </w:r>
      <w:proofErr w:type="gramEnd"/>
      <w:r>
        <w:rPr>
          <w:rFonts w:ascii="Times New Roman" w:hAnsi="Times New Roman"/>
          <w:sz w:val="24"/>
          <w:szCs w:val="24"/>
        </w:rPr>
        <w:t xml:space="preserve"> 6.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E718B4">
        <w:rPr>
          <w:rFonts w:ascii="Times New Roman" w:hAnsi="Times New Roman"/>
          <w:sz w:val="24"/>
          <w:szCs w:val="24"/>
        </w:rPr>
        <w:t xml:space="preserve"> </w:t>
      </w:r>
    </w:p>
    <w:p w:rsidR="00ED17D6" w:rsidRDefault="00ED17D6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61964" w:rsidRPr="00644162" w:rsidRDefault="00101B1A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</w:t>
      </w:r>
      <w:r w:rsidR="00561964" w:rsidRPr="00644162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561964" w:rsidRPr="00644162" w:rsidRDefault="00561964" w:rsidP="00F8620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1964" w:rsidRPr="00644162" w:rsidRDefault="00561964" w:rsidP="00F8620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441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6441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441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44162">
        <w:rPr>
          <w:rFonts w:ascii="Times New Roman" w:hAnsi="Times New Roman"/>
          <w:b/>
          <w:bCs/>
          <w:sz w:val="24"/>
          <w:szCs w:val="24"/>
          <w:u w:val="single"/>
        </w:rPr>
        <w:t xml:space="preserve">/2022. </w:t>
      </w:r>
      <w:r w:rsidRPr="006441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29</w:t>
      </w:r>
      <w:r w:rsidRPr="00644162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6441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644162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6441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644162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644162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spellEnd"/>
      <w:r w:rsidRPr="0064416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WD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Medical</w:t>
      </w:r>
      <w:proofErr w:type="spellEnd"/>
      <w:r w:rsidRPr="00644162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1075 Budapest, Madách Imre tér</w:t>
      </w:r>
      <w:r w:rsidRPr="00644162">
        <w:rPr>
          <w:rFonts w:ascii="Times New Roman" w:hAnsi="Times New Roman"/>
          <w:b/>
          <w:bCs/>
          <w:sz w:val="24"/>
          <w:szCs w:val="24"/>
          <w:u w:val="single"/>
        </w:rPr>
        <w:t xml:space="preserve"> közterület használata </w:t>
      </w:r>
      <w:r w:rsidRPr="00644162">
        <w:rPr>
          <w:rFonts w:ascii="Times New Roman" w:eastAsia="Calibri" w:hAnsi="Times New Roman"/>
          <w:b/>
          <w:sz w:val="24"/>
          <w:szCs w:val="24"/>
          <w:u w:val="single"/>
        </w:rPr>
        <w:t>tárgyában</w:t>
      </w:r>
    </w:p>
    <w:p w:rsidR="00561964" w:rsidRPr="00644162" w:rsidRDefault="00561964" w:rsidP="00F86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61964" w:rsidRDefault="00561964" w:rsidP="00F8620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441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644162">
        <w:rPr>
          <w:rFonts w:ascii="Times New Roman" w:hAnsi="Times New Roman"/>
          <w:sz w:val="24"/>
          <w:szCs w:val="24"/>
        </w:rPr>
        <w:t>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644162">
        <w:rPr>
          <w:rFonts w:ascii="Times New Roman" w:hAnsi="Times New Roman"/>
          <w:sz w:val="24"/>
          <w:szCs w:val="24"/>
        </w:rPr>
        <w:t>e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644162">
        <w:rPr>
          <w:rFonts w:ascii="Times New Roman" w:hAnsi="Times New Roman"/>
          <w:sz w:val="24"/>
          <w:szCs w:val="24"/>
        </w:rPr>
        <w:t>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úgy dönt, hogy</w:t>
      </w:r>
      <w:r w:rsidRPr="00644162">
        <w:rPr>
          <w:rFonts w:ascii="Times New Roman" w:hAnsi="Times New Roman"/>
          <w:sz w:val="24"/>
          <w:szCs w:val="24"/>
        </w:rPr>
        <w:t xml:space="preserve"> </w:t>
      </w:r>
      <w:r w:rsidRPr="00650E5E">
        <w:rPr>
          <w:rFonts w:ascii="Times New Roman" w:hAnsi="Times New Roman"/>
          <w:bCs/>
          <w:sz w:val="24"/>
          <w:szCs w:val="24"/>
        </w:rPr>
        <w:t xml:space="preserve">a WD </w:t>
      </w:r>
      <w:proofErr w:type="spellStart"/>
      <w:r>
        <w:rPr>
          <w:rFonts w:ascii="Times New Roman" w:hAnsi="Times New Roman"/>
          <w:bCs/>
          <w:sz w:val="24"/>
          <w:szCs w:val="24"/>
        </w:rPr>
        <w:t>Medical</w:t>
      </w:r>
      <w:proofErr w:type="spellEnd"/>
      <w:r w:rsidRPr="00650E5E">
        <w:rPr>
          <w:rFonts w:ascii="Times New Roman" w:hAnsi="Times New Roman"/>
          <w:bCs/>
          <w:sz w:val="24"/>
          <w:szCs w:val="24"/>
        </w:rPr>
        <w:t xml:space="preserve"> Kft. </w:t>
      </w:r>
      <w:r w:rsidRPr="00561964">
        <w:rPr>
          <w:rFonts w:ascii="Times New Roman" w:hAnsi="Times New Roman"/>
          <w:bCs/>
          <w:sz w:val="24"/>
          <w:szCs w:val="24"/>
        </w:rPr>
        <w:t>(székhely: 1148 Budapest, Angol utca 43.-1 1</w:t>
      </w:r>
      <w:proofErr w:type="gramStart"/>
      <w:r w:rsidRPr="00561964">
        <w:rPr>
          <w:rFonts w:ascii="Times New Roman" w:hAnsi="Times New Roman"/>
          <w:bCs/>
          <w:sz w:val="24"/>
          <w:szCs w:val="24"/>
        </w:rPr>
        <w:t>.;</w:t>
      </w:r>
      <w:proofErr w:type="gramEnd"/>
      <w:r w:rsidRPr="00561964">
        <w:rPr>
          <w:rFonts w:ascii="Times New Roman" w:hAnsi="Times New Roman"/>
          <w:bCs/>
          <w:sz w:val="24"/>
          <w:szCs w:val="24"/>
        </w:rPr>
        <w:t xml:space="preserve"> cégjegyzékszám: Cg.01-09-208324; adószám: 25321571-1-42) </w:t>
      </w:r>
      <w:r w:rsidRPr="00650E5E">
        <w:rPr>
          <w:rFonts w:ascii="Times New Roman" w:hAnsi="Times New Roman"/>
          <w:sz w:val="24"/>
          <w:szCs w:val="24"/>
          <w:lang w:val="x-none"/>
        </w:rPr>
        <w:t>VI</w:t>
      </w:r>
      <w:r w:rsidRPr="00650E5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2674-9</w:t>
      </w:r>
      <w:r w:rsidRPr="00650E5E">
        <w:rPr>
          <w:rFonts w:ascii="Times New Roman" w:hAnsi="Times New Roman"/>
          <w:sz w:val="24"/>
          <w:szCs w:val="24"/>
        </w:rPr>
        <w:t>/2022.</w:t>
      </w:r>
      <w:r w:rsidRPr="00650E5E">
        <w:rPr>
          <w:rFonts w:ascii="Times New Roman" w:hAnsi="Times New Roman"/>
          <w:sz w:val="24"/>
          <w:szCs w:val="24"/>
          <w:lang w:val="x-none"/>
        </w:rPr>
        <w:t xml:space="preserve"> szám</w:t>
      </w:r>
      <w:r w:rsidRPr="00650E5E">
        <w:rPr>
          <w:rFonts w:ascii="Times New Roman" w:hAnsi="Times New Roman"/>
          <w:sz w:val="24"/>
          <w:szCs w:val="24"/>
        </w:rPr>
        <w:t xml:space="preserve">ú </w:t>
      </w:r>
      <w:r w:rsidRPr="00650E5E">
        <w:rPr>
          <w:rFonts w:ascii="Times New Roman" w:hAnsi="Times New Roman"/>
          <w:sz w:val="24"/>
          <w:szCs w:val="24"/>
          <w:lang w:val="x-none"/>
        </w:rPr>
        <w:t>kérelmé</w:t>
      </w:r>
      <w:r>
        <w:rPr>
          <w:rFonts w:ascii="Times New Roman" w:hAnsi="Times New Roman"/>
          <w:sz w:val="24"/>
          <w:szCs w:val="24"/>
        </w:rPr>
        <w:t xml:space="preserve">re, részére </w:t>
      </w:r>
      <w:r w:rsidRPr="00650E5E"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>1075 Budapest</w:t>
      </w:r>
      <w:r w:rsidRPr="00650E5E">
        <w:rPr>
          <w:rFonts w:ascii="Times New Roman" w:hAnsi="Times New Roman"/>
          <w:sz w:val="24"/>
          <w:szCs w:val="24"/>
        </w:rPr>
        <w:t xml:space="preserve">, </w:t>
      </w:r>
      <w:r w:rsidRPr="00650E5E">
        <w:rPr>
          <w:rFonts w:ascii="Times New Roman" w:hAnsi="Times New Roman"/>
          <w:bCs/>
          <w:sz w:val="24"/>
          <w:szCs w:val="24"/>
        </w:rPr>
        <w:t xml:space="preserve">Madách Imre tér </w:t>
      </w:r>
      <w:r>
        <w:rPr>
          <w:rFonts w:ascii="Times New Roman" w:hAnsi="Times New Roman"/>
          <w:bCs/>
          <w:sz w:val="24"/>
          <w:szCs w:val="24"/>
        </w:rPr>
        <w:t>területén</w:t>
      </w:r>
      <w:r w:rsidRPr="00650E5E">
        <w:rPr>
          <w:rFonts w:ascii="Times New Roman" w:hAnsi="Times New Roman"/>
          <w:bCs/>
          <w:sz w:val="24"/>
          <w:szCs w:val="24"/>
        </w:rPr>
        <w:t xml:space="preserve"> </w:t>
      </w:r>
      <w:r w:rsidRPr="00650E5E">
        <w:rPr>
          <w:rFonts w:ascii="Times New Roman" w:hAnsi="Times New Roman"/>
          <w:sz w:val="24"/>
          <w:szCs w:val="24"/>
        </w:rPr>
        <w:t>3</w:t>
      </w:r>
      <w:r w:rsidRPr="00650E5E">
        <w:rPr>
          <w:rFonts w:ascii="Times New Roman" w:eastAsia="Calibri" w:hAnsi="Times New Roman"/>
          <w:sz w:val="24"/>
          <w:szCs w:val="24"/>
        </w:rPr>
        <w:t xml:space="preserve"> m x 4 m, azaz 12 m</w:t>
      </w:r>
      <w:r w:rsidRPr="00650E5E">
        <w:rPr>
          <w:rFonts w:ascii="Times New Roman" w:eastAsia="Calibri" w:hAnsi="Times New Roman"/>
          <w:sz w:val="24"/>
          <w:szCs w:val="24"/>
          <w:vertAlign w:val="superscript"/>
        </w:rPr>
        <w:t xml:space="preserve">2 </w:t>
      </w:r>
      <w:r w:rsidRPr="00650E5E">
        <w:rPr>
          <w:rFonts w:ascii="Times New Roman" w:hAnsi="Times New Roman"/>
          <w:sz w:val="24"/>
          <w:szCs w:val="24"/>
        </w:rPr>
        <w:t xml:space="preserve">nagyságú </w:t>
      </w:r>
      <w:r w:rsidRPr="00650E5E">
        <w:rPr>
          <w:rFonts w:ascii="Times New Roman" w:hAnsi="Times New Roman"/>
          <w:sz w:val="24"/>
          <w:szCs w:val="24"/>
          <w:lang w:val="x-none"/>
        </w:rPr>
        <w:t>közterület használatához</w:t>
      </w:r>
      <w:r>
        <w:rPr>
          <w:rFonts w:ascii="Times New Roman" w:hAnsi="Times New Roman"/>
          <w:sz w:val="24"/>
          <w:szCs w:val="24"/>
        </w:rPr>
        <w:t>, ott COVID egészségügyi teszt állomás elhelyezéséhez</w:t>
      </w:r>
      <w:r w:rsidRPr="00650E5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00DE7">
        <w:rPr>
          <w:rFonts w:ascii="Times New Roman" w:hAnsi="Times New Roman"/>
          <w:b/>
          <w:i/>
          <w:sz w:val="24"/>
          <w:szCs w:val="24"/>
        </w:rPr>
        <w:t>nem járul hozzá</w:t>
      </w:r>
      <w:r>
        <w:rPr>
          <w:rFonts w:ascii="Times New Roman" w:hAnsi="Times New Roman"/>
          <w:sz w:val="24"/>
          <w:szCs w:val="24"/>
        </w:rPr>
        <w:t>.</w:t>
      </w:r>
    </w:p>
    <w:p w:rsidR="00561964" w:rsidRPr="00644162" w:rsidRDefault="00561964" w:rsidP="00F86201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561964" w:rsidRPr="00644162" w:rsidRDefault="00561964" w:rsidP="00F8620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44162">
        <w:rPr>
          <w:rFonts w:ascii="Times New Roman" w:hAnsi="Times New Roman"/>
          <w:sz w:val="24"/>
          <w:szCs w:val="24"/>
        </w:rPr>
        <w:t>Sáli Annamária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61964" w:rsidRDefault="00561964" w:rsidP="00F86201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44162">
        <w:rPr>
          <w:rFonts w:ascii="Times New Roman" w:hAnsi="Times New Roman"/>
          <w:sz w:val="24"/>
          <w:szCs w:val="24"/>
        </w:rPr>
        <w:t xml:space="preserve">2022. </w:t>
      </w:r>
      <w:proofErr w:type="gramStart"/>
      <w:r>
        <w:rPr>
          <w:rFonts w:ascii="Times New Roman" w:hAnsi="Times New Roman"/>
          <w:sz w:val="24"/>
          <w:szCs w:val="24"/>
        </w:rPr>
        <w:t>szeptember</w:t>
      </w:r>
      <w:proofErr w:type="gramEnd"/>
      <w:r>
        <w:rPr>
          <w:rFonts w:ascii="Times New Roman" w:hAnsi="Times New Roman"/>
          <w:sz w:val="24"/>
          <w:szCs w:val="24"/>
        </w:rPr>
        <w:t xml:space="preserve"> 6.</w:t>
      </w:r>
    </w:p>
    <w:p w:rsidR="00561964" w:rsidRPr="00644162" w:rsidRDefault="00561964" w:rsidP="00F86201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</w:p>
    <w:p w:rsidR="00F2166C" w:rsidRPr="00C45B43" w:rsidRDefault="00F2166C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3</w:t>
      </w:r>
      <w:r w:rsidRPr="00C45B4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F2166C" w:rsidRPr="00C45B43" w:rsidRDefault="00F2166C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2166C" w:rsidRPr="00C45B43" w:rsidRDefault="00F2166C" w:rsidP="00F8620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45B4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45B4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/2022.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.29</w:t>
      </w:r>
      <w:r w:rsidRPr="00C45B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SPIN</w:t>
      </w:r>
      <w:ins w:id="7" w:author="Burka Éva" w:date="2022-08-23T10:28:00Z">
        <w:r w:rsidR="001E3DE1">
          <w:rPr>
            <w:rFonts w:ascii="Times New Roman" w:eastAsia="Calibri" w:hAnsi="Times New Roman"/>
            <w:b/>
            <w:sz w:val="24"/>
            <w:szCs w:val="24"/>
            <w:u w:val="single"/>
          </w:rPr>
          <w:t>O</w:t>
        </w:r>
      </w:ins>
      <w:del w:id="8" w:author="Burka Éva" w:date="2022-08-23T10:28:00Z">
        <w:r w:rsidDel="001E3DE1">
          <w:rPr>
            <w:rFonts w:ascii="Times New Roman" w:eastAsia="Calibri" w:hAnsi="Times New Roman"/>
            <w:b/>
            <w:sz w:val="24"/>
            <w:szCs w:val="24"/>
            <w:u w:val="single"/>
          </w:rPr>
          <w:delText>Ó</w:delText>
        </w:r>
      </w:del>
      <w:r>
        <w:rPr>
          <w:rFonts w:ascii="Times New Roman" w:eastAsia="Calibri" w:hAnsi="Times New Roman"/>
          <w:b/>
          <w:sz w:val="24"/>
          <w:szCs w:val="24"/>
          <w:u w:val="single"/>
        </w:rPr>
        <w:t>ZA KÁVÉHÁZ</w:t>
      </w:r>
      <w:r w:rsidRPr="00145A2D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1075 Budapest</w:t>
      </w:r>
      <w:r w:rsidRPr="00C45B43"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Dob u. 15</w:t>
      </w:r>
      <w:r w:rsidRPr="00BF5D9F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C45B43">
        <w:rPr>
          <w:rFonts w:ascii="Times New Roman" w:eastAsia="Calibri" w:hAnsi="Times New Roman"/>
          <w:b/>
          <w:sz w:val="24"/>
          <w:szCs w:val="24"/>
          <w:u w:val="single"/>
        </w:rPr>
        <w:t xml:space="preserve">szám alatti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épület előtti</w:t>
      </w:r>
      <w:r w:rsidRPr="00C45B43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C45B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közterület használata tárgyában</w:t>
      </w:r>
    </w:p>
    <w:p w:rsidR="00F2166C" w:rsidRPr="00C45B43" w:rsidRDefault="00F2166C" w:rsidP="00F86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2166C" w:rsidRPr="00BF5D9F" w:rsidRDefault="00F2166C" w:rsidP="00F86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45B4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hogy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SPIN</w:t>
      </w:r>
      <w:ins w:id="9" w:author="Burka Éva" w:date="2022-08-23T10:28:00Z">
        <w:r w:rsidR="001E3DE1">
          <w:rPr>
            <w:rFonts w:ascii="Times New Roman" w:hAnsi="Times New Roman"/>
            <w:bCs/>
            <w:sz w:val="24"/>
            <w:szCs w:val="24"/>
          </w:rPr>
          <w:t>O</w:t>
        </w:r>
      </w:ins>
      <w:del w:id="10" w:author="Burka Éva" w:date="2022-08-23T10:28:00Z">
        <w:r w:rsidDel="001E3DE1">
          <w:rPr>
            <w:rFonts w:ascii="Times New Roman" w:hAnsi="Times New Roman"/>
            <w:bCs/>
            <w:sz w:val="24"/>
            <w:szCs w:val="24"/>
          </w:rPr>
          <w:delText>Ó</w:delText>
        </w:r>
      </w:del>
      <w:r>
        <w:rPr>
          <w:rFonts w:ascii="Times New Roman" w:hAnsi="Times New Roman"/>
          <w:bCs/>
          <w:sz w:val="24"/>
          <w:szCs w:val="24"/>
        </w:rPr>
        <w:t>ZA KÁVÉHÁZ Kft</w:t>
      </w:r>
      <w:r w:rsidRPr="00BF5D9F">
        <w:rPr>
          <w:rFonts w:ascii="Times New Roman" w:hAnsi="Times New Roman"/>
          <w:bCs/>
          <w:sz w:val="24"/>
          <w:szCs w:val="24"/>
        </w:rPr>
        <w:t xml:space="preserve">. </w:t>
      </w:r>
      <w:r w:rsidR="000F110C">
        <w:rPr>
          <w:rFonts w:ascii="Times New Roman" w:hAnsi="Times New Roman"/>
          <w:sz w:val="24"/>
          <w:szCs w:val="24"/>
          <w:lang w:val="x-none"/>
        </w:rPr>
        <w:t>(székhely</w:t>
      </w:r>
      <w:r w:rsidRPr="00F2166C">
        <w:rPr>
          <w:rFonts w:ascii="Times New Roman" w:hAnsi="Times New Roman"/>
          <w:sz w:val="24"/>
          <w:szCs w:val="24"/>
          <w:lang w:val="x-none"/>
        </w:rPr>
        <w:t xml:space="preserve">: 1074 Budapest, Dob utca 15. fszt.; cégjegyzékszám: Cg.01-09-309795; adószám: 26243151-2-42) </w:t>
      </w:r>
      <w:r>
        <w:rPr>
          <w:rFonts w:ascii="Times New Roman" w:hAnsi="Times New Roman"/>
          <w:sz w:val="24"/>
          <w:szCs w:val="24"/>
          <w:lang w:val="x-none"/>
        </w:rPr>
        <w:t>VI/5607-1</w:t>
      </w:r>
      <w:r w:rsidRPr="003E196A">
        <w:rPr>
          <w:rFonts w:ascii="Times New Roman" w:hAnsi="Times New Roman"/>
          <w:sz w:val="24"/>
          <w:szCs w:val="24"/>
          <w:lang w:val="x-none"/>
        </w:rPr>
        <w:t>/2022.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45B43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, részére</w:t>
      </w:r>
      <w:r w:rsidRPr="00C45B43"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1075 </w:t>
      </w:r>
      <w:r w:rsidRPr="00C45B43">
        <w:rPr>
          <w:rFonts w:ascii="Times New Roman" w:hAnsi="Times New Roman"/>
          <w:sz w:val="24"/>
          <w:szCs w:val="24"/>
          <w:lang w:val="x-none"/>
        </w:rPr>
        <w:t>Budapest</w:t>
      </w:r>
      <w:r w:rsidRPr="00C45B4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Dob u. 15</w:t>
      </w:r>
      <w:r w:rsidRPr="00BF5D9F">
        <w:rPr>
          <w:rFonts w:ascii="Times New Roman" w:hAnsi="Times New Roman"/>
          <w:sz w:val="24"/>
          <w:szCs w:val="24"/>
        </w:rPr>
        <w:t xml:space="preserve">. </w:t>
      </w:r>
      <w:r w:rsidRPr="00C45B43">
        <w:rPr>
          <w:rFonts w:ascii="Times New Roman" w:hAnsi="Times New Roman"/>
          <w:sz w:val="24"/>
          <w:szCs w:val="24"/>
        </w:rPr>
        <w:t>szám alatti épület</w:t>
      </w:r>
      <w:r w:rsidRPr="00C45B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előtt </w:t>
      </w:r>
      <w:r>
        <w:rPr>
          <w:rFonts w:ascii="Times New Roman" w:hAnsi="Times New Roman"/>
          <w:sz w:val="24"/>
          <w:szCs w:val="24"/>
        </w:rPr>
        <w:t>2 m x 8 m, azaz 16</w:t>
      </w:r>
      <w:r w:rsidRPr="00C45B43">
        <w:rPr>
          <w:rFonts w:ascii="Times New Roman" w:hAnsi="Times New Roman"/>
          <w:sz w:val="24"/>
          <w:szCs w:val="24"/>
        </w:rPr>
        <w:t xml:space="preserve"> m</w:t>
      </w:r>
      <w:r w:rsidRPr="00C45B43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C45B43">
        <w:rPr>
          <w:rFonts w:ascii="Times New Roman" w:hAnsi="Times New Roman"/>
          <w:sz w:val="24"/>
          <w:szCs w:val="24"/>
        </w:rPr>
        <w:t>nagyságú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>
        <w:rPr>
          <w:rFonts w:ascii="Times New Roman" w:hAnsi="Times New Roman"/>
          <w:sz w:val="24"/>
          <w:szCs w:val="24"/>
        </w:rPr>
        <w:t xml:space="preserve"> 2022. szeptember 1-től 2022. október 31</w:t>
      </w:r>
      <w:r w:rsidRPr="00C45B43">
        <w:rPr>
          <w:rFonts w:ascii="Times New Roman" w:hAnsi="Times New Roman"/>
          <w:sz w:val="24"/>
          <w:szCs w:val="24"/>
        </w:rPr>
        <w:t>-ig</w:t>
      </w:r>
      <w:r>
        <w:rPr>
          <w:rFonts w:ascii="Times New Roman" w:hAnsi="Times New Roman"/>
          <w:sz w:val="24"/>
          <w:szCs w:val="24"/>
        </w:rPr>
        <w:t>,</w:t>
      </w:r>
      <w:r w:rsidRPr="00C45B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vendéglátó terasz</w:t>
      </w:r>
      <w:r w:rsidRPr="00C45B43"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>elhelyezés</w:t>
      </w:r>
      <w:r w:rsidRPr="00C45B43">
        <w:rPr>
          <w:rFonts w:ascii="Times New Roman" w:hAnsi="Times New Roman"/>
          <w:sz w:val="24"/>
          <w:szCs w:val="24"/>
        </w:rPr>
        <w:t>e céljából, azzal a kikötéssel, h</w:t>
      </w:r>
      <w:r>
        <w:rPr>
          <w:rFonts w:ascii="Times New Roman" w:hAnsi="Times New Roman"/>
          <w:sz w:val="24"/>
          <w:szCs w:val="24"/>
        </w:rPr>
        <w:t xml:space="preserve">ogy a </w:t>
      </w:r>
      <w:r w:rsidRPr="00092AAE">
        <w:rPr>
          <w:rFonts w:ascii="Times New Roman" w:hAnsi="Times New Roman"/>
          <w:sz w:val="24"/>
          <w:szCs w:val="24"/>
        </w:rPr>
        <w:t>terasz közút felé eső részén 0,5 m szélességű űrszelvényt kell kialakítani, valamint a terasz területén, vagy azzal határosan legalább méretének 10 %-át elérő nagyságú zöldfelület kerül kialakításra.</w:t>
      </w:r>
    </w:p>
    <w:p w:rsidR="00B11F10" w:rsidRDefault="00B11F10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2166C" w:rsidRPr="00644162" w:rsidRDefault="00F2166C" w:rsidP="00F8620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44162">
        <w:rPr>
          <w:rFonts w:ascii="Times New Roman" w:hAnsi="Times New Roman"/>
          <w:sz w:val="24"/>
          <w:szCs w:val="24"/>
        </w:rPr>
        <w:t>Sáli Annamária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2166C" w:rsidRDefault="00F2166C" w:rsidP="00F86201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44162">
        <w:rPr>
          <w:rFonts w:ascii="Times New Roman" w:hAnsi="Times New Roman"/>
          <w:sz w:val="24"/>
          <w:szCs w:val="24"/>
        </w:rPr>
        <w:t xml:space="preserve">2022. </w:t>
      </w:r>
      <w:proofErr w:type="gramStart"/>
      <w:r>
        <w:rPr>
          <w:rFonts w:ascii="Times New Roman" w:hAnsi="Times New Roman"/>
          <w:sz w:val="24"/>
          <w:szCs w:val="24"/>
        </w:rPr>
        <w:t>szeptember</w:t>
      </w:r>
      <w:proofErr w:type="gramEnd"/>
      <w:r>
        <w:rPr>
          <w:rFonts w:ascii="Times New Roman" w:hAnsi="Times New Roman"/>
          <w:sz w:val="24"/>
          <w:szCs w:val="24"/>
        </w:rPr>
        <w:t xml:space="preserve"> 6.</w:t>
      </w:r>
    </w:p>
    <w:p w:rsidR="00F2166C" w:rsidRDefault="00F2166C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86201" w:rsidRPr="00840DB7" w:rsidRDefault="00F86201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F86201" w:rsidRPr="00840DB7" w:rsidRDefault="00F86201" w:rsidP="00F86201">
      <w:pPr>
        <w:spacing w:after="0" w:line="240" w:lineRule="auto"/>
        <w:ind w:left="1416" w:firstLine="708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F86201" w:rsidRPr="00840DB7" w:rsidRDefault="00F86201" w:rsidP="00F8620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erület Erzsébetváros Önkormányzat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Képviselő-testülete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 Városüzemeltetési </w:t>
      </w:r>
      <w:proofErr w:type="gramStart"/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/2022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29.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VÁR-ARCHÍVUM Kft. </w:t>
      </w:r>
      <w:r w:rsidR="007327F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1075 Budapest</w:t>
      </w:r>
      <w:r w:rsidRPr="00545EC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Wesselényi u. 2. és 4</w:t>
      </w:r>
      <w:r w:rsidRPr="00545EC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45EC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szám alatti épület</w:t>
      </w:r>
      <w:r w:rsidR="007327F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ek</w:t>
      </w:r>
      <w:r w:rsidRPr="00545EC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előtti közterület használatára</w:t>
      </w:r>
      <w:r w:rsidRPr="00840DB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vonatkozó kérelméről</w:t>
      </w:r>
    </w:p>
    <w:p w:rsidR="00F86201" w:rsidRPr="00840DB7" w:rsidRDefault="00F86201" w:rsidP="00F8620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F86201" w:rsidRPr="00DF7B9B" w:rsidRDefault="00F86201" w:rsidP="00F86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DB7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>
        <w:rPr>
          <w:rFonts w:ascii="Times New Roman" w:hAnsi="Times New Roman"/>
          <w:sz w:val="24"/>
          <w:szCs w:val="24"/>
        </w:rPr>
        <w:t>K</w:t>
      </w:r>
      <w:proofErr w:type="spellStart"/>
      <w:r w:rsidRPr="00840DB7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840DB7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840DB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>
        <w:rPr>
          <w:rFonts w:ascii="Times New Roman" w:hAnsi="Times New Roman"/>
          <w:sz w:val="24"/>
          <w:szCs w:val="24"/>
        </w:rPr>
        <w:t>a VÁR-ARCHÍVUM Kft.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327F0" w:rsidRPr="007327F0">
        <w:rPr>
          <w:rFonts w:ascii="Times New Roman" w:hAnsi="Times New Roman"/>
          <w:sz w:val="24"/>
          <w:szCs w:val="24"/>
        </w:rPr>
        <w:t xml:space="preserve">(székhely: 1077 Budapest, Wesselényi utca 2.; cégjegyzékszám: Cg.01-09-198042; adószám: 25042854-2-42) </w:t>
      </w:r>
      <w:r w:rsidR="007327F0" w:rsidRPr="00B2686D">
        <w:rPr>
          <w:rFonts w:ascii="Times New Roman" w:hAnsi="Times New Roman"/>
          <w:sz w:val="24"/>
          <w:szCs w:val="24"/>
          <w:lang w:val="x-none"/>
        </w:rPr>
        <w:t>VI</w:t>
      </w:r>
      <w:r w:rsidR="007327F0" w:rsidRPr="00840DB7">
        <w:rPr>
          <w:rFonts w:ascii="Times New Roman" w:hAnsi="Times New Roman"/>
          <w:sz w:val="24"/>
          <w:szCs w:val="24"/>
          <w:lang w:val="x-none"/>
        </w:rPr>
        <w:t>/</w:t>
      </w:r>
      <w:r w:rsidR="007327F0">
        <w:rPr>
          <w:rFonts w:ascii="Times New Roman" w:hAnsi="Times New Roman"/>
          <w:sz w:val="24"/>
          <w:szCs w:val="24"/>
        </w:rPr>
        <w:t>5760-4</w:t>
      </w:r>
      <w:r w:rsidR="007327F0" w:rsidRPr="00840DB7">
        <w:rPr>
          <w:rFonts w:ascii="Times New Roman" w:hAnsi="Times New Roman"/>
          <w:sz w:val="24"/>
          <w:szCs w:val="24"/>
        </w:rPr>
        <w:t>/20</w:t>
      </w:r>
      <w:r w:rsidR="007327F0">
        <w:rPr>
          <w:rFonts w:ascii="Times New Roman" w:hAnsi="Times New Roman"/>
          <w:sz w:val="24"/>
          <w:szCs w:val="24"/>
        </w:rPr>
        <w:t>22.</w:t>
      </w:r>
      <w:r w:rsidR="007327F0" w:rsidRPr="00840DB7">
        <w:rPr>
          <w:rFonts w:ascii="Times New Roman" w:hAnsi="Times New Roman"/>
          <w:sz w:val="24"/>
          <w:szCs w:val="24"/>
          <w:lang w:val="x-none"/>
        </w:rPr>
        <w:t xml:space="preserve"> számú kérelmére</w:t>
      </w:r>
      <w:r w:rsidR="007327F0" w:rsidRPr="007327F0">
        <w:rPr>
          <w:rFonts w:ascii="Times New Roman" w:hAnsi="Times New Roman"/>
          <w:sz w:val="24"/>
          <w:szCs w:val="24"/>
        </w:rPr>
        <w:t xml:space="preserve">, </w:t>
      </w:r>
      <w:r w:rsidRPr="00B2686D">
        <w:rPr>
          <w:rFonts w:ascii="Times New Roman" w:hAnsi="Times New Roman"/>
          <w:sz w:val="24"/>
          <w:szCs w:val="24"/>
        </w:rPr>
        <w:t>részére</w:t>
      </w:r>
      <w:r w:rsidR="007327F0">
        <w:rPr>
          <w:rFonts w:ascii="Times New Roman" w:hAnsi="Times New Roman"/>
          <w:sz w:val="24"/>
          <w:szCs w:val="24"/>
        </w:rPr>
        <w:t xml:space="preserve"> </w:t>
      </w:r>
      <w:r w:rsidRPr="00DF7B9B">
        <w:rPr>
          <w:rFonts w:ascii="Times New Roman" w:hAnsi="Times New Roman"/>
          <w:b/>
          <w:i/>
          <w:sz w:val="24"/>
          <w:szCs w:val="24"/>
        </w:rPr>
        <w:t>nem járul hozzá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7327F0">
        <w:rPr>
          <w:rFonts w:ascii="Times New Roman" w:hAnsi="Times New Roman"/>
          <w:sz w:val="24"/>
          <w:szCs w:val="24"/>
        </w:rPr>
        <w:t xml:space="preserve">1075 </w:t>
      </w:r>
      <w:r w:rsidRPr="00840DB7">
        <w:rPr>
          <w:rFonts w:ascii="Times New Roman" w:hAnsi="Times New Roman"/>
          <w:sz w:val="24"/>
          <w:szCs w:val="24"/>
          <w:lang w:val="x-none"/>
        </w:rPr>
        <w:t>Budapest</w:t>
      </w:r>
      <w:r w:rsidRPr="00840DB7">
        <w:rPr>
          <w:rFonts w:ascii="Times New Roman" w:hAnsi="Times New Roman"/>
          <w:sz w:val="24"/>
          <w:szCs w:val="24"/>
        </w:rPr>
        <w:t>,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Wesselényi u. 2. és 4.</w:t>
      </w:r>
      <w:r w:rsidRPr="0068667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szám</w:t>
      </w:r>
      <w:r w:rsidRPr="00DF7B9B">
        <w:rPr>
          <w:rFonts w:ascii="Times New Roman" w:hAnsi="Times New Roman"/>
          <w:sz w:val="24"/>
          <w:szCs w:val="24"/>
        </w:rPr>
        <w:t xml:space="preserve"> </w:t>
      </w:r>
      <w:r w:rsidRPr="00DF7B9B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="007327F0">
        <w:rPr>
          <w:rFonts w:ascii="Times New Roman" w:eastAsia="Calibri" w:hAnsi="Times New Roman"/>
          <w:sz w:val="24"/>
          <w:szCs w:val="24"/>
          <w:lang w:eastAsia="en-US"/>
        </w:rPr>
        <w:t>ek</w:t>
      </w:r>
      <w:r w:rsidRPr="00DF7B9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DF7B9B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DF7B9B">
        <w:rPr>
          <w:rFonts w:ascii="Times New Roman" w:hAnsi="Times New Roman"/>
          <w:sz w:val="24"/>
          <w:szCs w:val="24"/>
        </w:rPr>
        <w:t xml:space="preserve"> használa</w:t>
      </w:r>
      <w:r w:rsidR="007327F0">
        <w:rPr>
          <w:rFonts w:ascii="Times New Roman" w:hAnsi="Times New Roman"/>
          <w:sz w:val="24"/>
          <w:szCs w:val="24"/>
        </w:rPr>
        <w:t>tához, ott 2 db</w:t>
      </w:r>
      <w:r>
        <w:rPr>
          <w:rFonts w:ascii="Times New Roman" w:hAnsi="Times New Roman"/>
          <w:sz w:val="24"/>
          <w:szCs w:val="24"/>
        </w:rPr>
        <w:t xml:space="preserve"> 0,5 m x 2</w:t>
      </w:r>
      <w:r w:rsidRPr="006D3942">
        <w:rPr>
          <w:rFonts w:ascii="Times New Roman" w:hAnsi="Times New Roman"/>
          <w:sz w:val="24"/>
          <w:szCs w:val="24"/>
        </w:rPr>
        <w:t xml:space="preserve"> m, azaz </w:t>
      </w:r>
      <w:r>
        <w:rPr>
          <w:rFonts w:ascii="Times New Roman" w:hAnsi="Times New Roman"/>
          <w:sz w:val="24"/>
          <w:szCs w:val="24"/>
        </w:rPr>
        <w:t>összesen 2</w:t>
      </w:r>
      <w:r w:rsidRPr="006D3942">
        <w:rPr>
          <w:rFonts w:ascii="Times New Roman" w:hAnsi="Times New Roman"/>
          <w:sz w:val="24"/>
          <w:szCs w:val="24"/>
        </w:rPr>
        <w:t xml:space="preserve"> m</w:t>
      </w:r>
      <w:r w:rsidRPr="006D3942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nagyságú képeslap, ajándéktárgy</w:t>
      </w:r>
      <w:r w:rsidRPr="006D3942">
        <w:rPr>
          <w:rFonts w:ascii="Times New Roman" w:hAnsi="Times New Roman"/>
          <w:sz w:val="24"/>
          <w:szCs w:val="24"/>
        </w:rPr>
        <w:t xml:space="preserve"> árubemutató</w:t>
      </w:r>
      <w:r>
        <w:rPr>
          <w:rFonts w:ascii="Times New Roman" w:hAnsi="Times New Roman"/>
          <w:sz w:val="24"/>
          <w:szCs w:val="24"/>
        </w:rPr>
        <w:t xml:space="preserve"> állvány</w:t>
      </w:r>
      <w:r>
        <w:rPr>
          <w:rFonts w:ascii="Times New Roman" w:hAnsi="Times New Roman"/>
          <w:sz w:val="24"/>
          <w:szCs w:val="24"/>
          <w:lang w:val="x-none"/>
        </w:rPr>
        <w:t xml:space="preserve"> kihelye</w:t>
      </w:r>
      <w:r w:rsidRPr="00DF7B9B">
        <w:rPr>
          <w:rFonts w:ascii="Times New Roman" w:hAnsi="Times New Roman"/>
          <w:sz w:val="24"/>
          <w:szCs w:val="24"/>
          <w:lang w:val="x-none"/>
        </w:rPr>
        <w:t>zé</w:t>
      </w:r>
      <w:r w:rsidR="007327F0">
        <w:rPr>
          <w:rFonts w:ascii="Times New Roman" w:hAnsi="Times New Roman"/>
          <w:sz w:val="24"/>
          <w:szCs w:val="24"/>
        </w:rPr>
        <w:t>séhez.</w:t>
      </w:r>
      <w:proofErr w:type="gramEnd"/>
    </w:p>
    <w:p w:rsidR="00F86201" w:rsidRPr="00E02390" w:rsidRDefault="00F86201" w:rsidP="00F8620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6201" w:rsidRPr="00644162" w:rsidRDefault="00F86201" w:rsidP="00F8620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44162">
        <w:rPr>
          <w:rFonts w:ascii="Times New Roman" w:hAnsi="Times New Roman"/>
          <w:sz w:val="24"/>
          <w:szCs w:val="24"/>
        </w:rPr>
        <w:t>Sáli Annamária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86201" w:rsidRDefault="00F86201" w:rsidP="00F86201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44162">
        <w:rPr>
          <w:rFonts w:ascii="Times New Roman" w:hAnsi="Times New Roman"/>
          <w:sz w:val="24"/>
          <w:szCs w:val="24"/>
        </w:rPr>
        <w:t xml:space="preserve">2022. </w:t>
      </w:r>
      <w:proofErr w:type="gramStart"/>
      <w:r>
        <w:rPr>
          <w:rFonts w:ascii="Times New Roman" w:hAnsi="Times New Roman"/>
          <w:sz w:val="24"/>
          <w:szCs w:val="24"/>
        </w:rPr>
        <w:t>szeptember</w:t>
      </w:r>
      <w:proofErr w:type="gramEnd"/>
      <w:r>
        <w:rPr>
          <w:rFonts w:ascii="Times New Roman" w:hAnsi="Times New Roman"/>
          <w:sz w:val="24"/>
          <w:szCs w:val="24"/>
        </w:rPr>
        <w:t xml:space="preserve"> 6.</w:t>
      </w:r>
    </w:p>
    <w:p w:rsidR="00F86201" w:rsidRPr="00E02390" w:rsidRDefault="00F86201" w:rsidP="00F86201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F86201" w:rsidRPr="00840DB7" w:rsidRDefault="00F86201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F86201" w:rsidRPr="00840DB7" w:rsidRDefault="00F86201" w:rsidP="00F86201">
      <w:pPr>
        <w:spacing w:after="0" w:line="240" w:lineRule="auto"/>
        <w:ind w:left="1416" w:firstLine="708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F86201" w:rsidRPr="00840DB7" w:rsidRDefault="00F86201" w:rsidP="00F8620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erület Erzsébetváros Önkormányzat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Képviselő-testülete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 Városüzemeltetési </w:t>
      </w:r>
      <w:proofErr w:type="gramStart"/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/2022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29.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Jónás Józsefné egyéni vállalkozó </w:t>
      </w:r>
      <w:r w:rsidR="007327F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1075 Budapest</w:t>
      </w:r>
      <w:r w:rsidRPr="00545EC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Garay tér 1</w:t>
      </w:r>
      <w:r w:rsidRPr="00545EC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45EC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szám alatti épület előtti közterület használatára</w:t>
      </w:r>
      <w:r w:rsidRPr="00840DB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vonatkozó kérelméről</w:t>
      </w:r>
    </w:p>
    <w:p w:rsidR="00F86201" w:rsidRPr="00840DB7" w:rsidRDefault="00F86201" w:rsidP="00F8620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F86201" w:rsidRPr="00DF7B9B" w:rsidRDefault="00F86201" w:rsidP="00F86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DB7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</w:t>
      </w:r>
      <w:proofErr w:type="spellStart"/>
      <w:r w:rsidRPr="00840DB7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840DB7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840DB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>
        <w:rPr>
          <w:rFonts w:ascii="Times New Roman" w:hAnsi="Times New Roman"/>
          <w:sz w:val="24"/>
          <w:szCs w:val="24"/>
        </w:rPr>
        <w:t xml:space="preserve">Jónás Józsefné </w:t>
      </w:r>
      <w:r w:rsidR="007327F0">
        <w:rPr>
          <w:rFonts w:ascii="Times New Roman" w:hAnsi="Times New Roman"/>
          <w:sz w:val="24"/>
          <w:szCs w:val="24"/>
        </w:rPr>
        <w:t>egyéni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327F0" w:rsidRPr="007327F0">
        <w:rPr>
          <w:rFonts w:ascii="Times New Roman" w:hAnsi="Times New Roman"/>
          <w:sz w:val="24"/>
          <w:szCs w:val="24"/>
        </w:rPr>
        <w:t>vállalkozó (székhely: 1076 Budapest, Garay tér 1</w:t>
      </w:r>
      <w:proofErr w:type="gramStart"/>
      <w:r w:rsidR="007327F0" w:rsidRPr="007327F0">
        <w:rPr>
          <w:rFonts w:ascii="Times New Roman" w:hAnsi="Times New Roman"/>
          <w:sz w:val="24"/>
          <w:szCs w:val="24"/>
        </w:rPr>
        <w:t>.;</w:t>
      </w:r>
      <w:proofErr w:type="gramEnd"/>
      <w:r w:rsidR="007327F0" w:rsidRPr="007327F0">
        <w:rPr>
          <w:rFonts w:ascii="Times New Roman" w:hAnsi="Times New Roman"/>
          <w:sz w:val="24"/>
          <w:szCs w:val="24"/>
        </w:rPr>
        <w:t xml:space="preserve"> adószám: 56610035-1-42) </w:t>
      </w:r>
      <w:r w:rsidRPr="00B2686D">
        <w:rPr>
          <w:rFonts w:ascii="Times New Roman" w:hAnsi="Times New Roman"/>
          <w:sz w:val="24"/>
          <w:szCs w:val="24"/>
          <w:lang w:val="x-none"/>
        </w:rPr>
        <w:t>VI</w:t>
      </w:r>
      <w:r w:rsidRPr="00840DB7">
        <w:rPr>
          <w:rFonts w:ascii="Times New Roman" w:hAnsi="Times New Roman"/>
          <w:sz w:val="24"/>
          <w:szCs w:val="24"/>
          <w:lang w:val="x-none"/>
        </w:rPr>
        <w:t>/</w:t>
      </w:r>
      <w:r>
        <w:rPr>
          <w:rFonts w:ascii="Times New Roman" w:hAnsi="Times New Roman"/>
          <w:sz w:val="24"/>
          <w:szCs w:val="24"/>
        </w:rPr>
        <w:t>4204-2</w:t>
      </w:r>
      <w:r w:rsidRPr="00840DB7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22.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számú kérelmére</w:t>
      </w:r>
      <w:r w:rsidR="007327F0">
        <w:rPr>
          <w:rFonts w:ascii="Times New Roman" w:hAnsi="Times New Roman"/>
          <w:sz w:val="24"/>
          <w:szCs w:val="24"/>
        </w:rPr>
        <w:t>, részére</w:t>
      </w:r>
      <w:r w:rsidRPr="00B2686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F7B9B">
        <w:rPr>
          <w:rFonts w:ascii="Times New Roman" w:hAnsi="Times New Roman"/>
          <w:b/>
          <w:i/>
          <w:sz w:val="24"/>
          <w:szCs w:val="24"/>
        </w:rPr>
        <w:t xml:space="preserve">nem </w:t>
      </w:r>
      <w:r w:rsidRPr="00DF7B9B">
        <w:rPr>
          <w:rFonts w:ascii="Times New Roman" w:hAnsi="Times New Roman"/>
          <w:b/>
          <w:i/>
          <w:sz w:val="24"/>
          <w:szCs w:val="24"/>
        </w:rPr>
        <w:lastRenderedPageBreak/>
        <w:t>járul hozzá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7327F0">
        <w:rPr>
          <w:rFonts w:ascii="Times New Roman" w:hAnsi="Times New Roman"/>
          <w:sz w:val="24"/>
          <w:szCs w:val="24"/>
        </w:rPr>
        <w:t xml:space="preserve">1076 </w:t>
      </w:r>
      <w:r w:rsidRPr="00840DB7">
        <w:rPr>
          <w:rFonts w:ascii="Times New Roman" w:hAnsi="Times New Roman"/>
          <w:sz w:val="24"/>
          <w:szCs w:val="24"/>
          <w:lang w:val="x-none"/>
        </w:rPr>
        <w:t>Budapest</w:t>
      </w:r>
      <w:r w:rsidRPr="00840DB7">
        <w:rPr>
          <w:rFonts w:ascii="Times New Roman" w:hAnsi="Times New Roman"/>
          <w:sz w:val="24"/>
          <w:szCs w:val="24"/>
        </w:rPr>
        <w:t>,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Garay tér 1.</w:t>
      </w:r>
      <w:r w:rsidRPr="0068667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szám</w:t>
      </w:r>
      <w:r w:rsidRPr="00DF7B9B">
        <w:rPr>
          <w:rFonts w:ascii="Times New Roman" w:hAnsi="Times New Roman"/>
          <w:sz w:val="24"/>
          <w:szCs w:val="24"/>
        </w:rPr>
        <w:t xml:space="preserve"> </w:t>
      </w:r>
      <w:r w:rsidRPr="00DF7B9B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DF7B9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DF7B9B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DF7B9B">
        <w:rPr>
          <w:rFonts w:ascii="Times New Roman" w:hAnsi="Times New Roman"/>
          <w:sz w:val="24"/>
          <w:szCs w:val="24"/>
        </w:rPr>
        <w:t xml:space="preserve"> használa</w:t>
      </w:r>
      <w:r>
        <w:rPr>
          <w:rFonts w:ascii="Times New Roman" w:hAnsi="Times New Roman"/>
          <w:sz w:val="24"/>
          <w:szCs w:val="24"/>
        </w:rPr>
        <w:t>tához, ott 0,8 m x 1,5</w:t>
      </w:r>
      <w:r w:rsidRPr="006D3942">
        <w:rPr>
          <w:rFonts w:ascii="Times New Roman" w:hAnsi="Times New Roman"/>
          <w:sz w:val="24"/>
          <w:szCs w:val="24"/>
        </w:rPr>
        <w:t xml:space="preserve"> m, azaz </w:t>
      </w:r>
      <w:r>
        <w:rPr>
          <w:rFonts w:ascii="Times New Roman" w:hAnsi="Times New Roman"/>
          <w:sz w:val="24"/>
          <w:szCs w:val="24"/>
        </w:rPr>
        <w:t>1</w:t>
      </w:r>
      <w:r w:rsidRPr="006D3942">
        <w:rPr>
          <w:rFonts w:ascii="Times New Roman" w:hAnsi="Times New Roman"/>
          <w:sz w:val="24"/>
          <w:szCs w:val="24"/>
        </w:rPr>
        <w:t xml:space="preserve"> m</w:t>
      </w:r>
      <w:r w:rsidRPr="006D3942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nagyságú megállító tábla</w:t>
      </w:r>
      <w:r>
        <w:rPr>
          <w:rFonts w:ascii="Times New Roman" w:hAnsi="Times New Roman"/>
          <w:sz w:val="24"/>
          <w:szCs w:val="24"/>
          <w:lang w:val="x-none"/>
        </w:rPr>
        <w:t xml:space="preserve"> kihelye</w:t>
      </w:r>
      <w:r w:rsidRPr="00DF7B9B">
        <w:rPr>
          <w:rFonts w:ascii="Times New Roman" w:hAnsi="Times New Roman"/>
          <w:sz w:val="24"/>
          <w:szCs w:val="24"/>
          <w:lang w:val="x-none"/>
        </w:rPr>
        <w:t>zé</w:t>
      </w:r>
      <w:r w:rsidRPr="00DF7B9B">
        <w:rPr>
          <w:rFonts w:ascii="Times New Roman" w:hAnsi="Times New Roman"/>
          <w:sz w:val="24"/>
          <w:szCs w:val="24"/>
        </w:rPr>
        <w:t>séhez</w:t>
      </w:r>
      <w:r>
        <w:rPr>
          <w:rFonts w:ascii="Times New Roman" w:hAnsi="Times New Roman"/>
          <w:sz w:val="24"/>
          <w:szCs w:val="24"/>
        </w:rPr>
        <w:t>.</w:t>
      </w:r>
    </w:p>
    <w:p w:rsidR="00F86201" w:rsidRPr="00E02390" w:rsidRDefault="00F86201" w:rsidP="00F8620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6201" w:rsidRPr="00644162" w:rsidRDefault="00F86201" w:rsidP="00F8620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44162">
        <w:rPr>
          <w:rFonts w:ascii="Times New Roman" w:hAnsi="Times New Roman"/>
          <w:sz w:val="24"/>
          <w:szCs w:val="24"/>
        </w:rPr>
        <w:t>Sáli Annamária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86201" w:rsidRDefault="00F86201" w:rsidP="00F86201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44162">
        <w:rPr>
          <w:rFonts w:ascii="Times New Roman" w:hAnsi="Times New Roman"/>
          <w:sz w:val="24"/>
          <w:szCs w:val="24"/>
        </w:rPr>
        <w:t xml:space="preserve">2022. </w:t>
      </w:r>
      <w:proofErr w:type="gramStart"/>
      <w:r>
        <w:rPr>
          <w:rFonts w:ascii="Times New Roman" w:hAnsi="Times New Roman"/>
          <w:sz w:val="24"/>
          <w:szCs w:val="24"/>
        </w:rPr>
        <w:t>szeptember</w:t>
      </w:r>
      <w:proofErr w:type="gramEnd"/>
      <w:r>
        <w:rPr>
          <w:rFonts w:ascii="Times New Roman" w:hAnsi="Times New Roman"/>
          <w:sz w:val="24"/>
          <w:szCs w:val="24"/>
        </w:rPr>
        <w:t xml:space="preserve"> 6.</w:t>
      </w:r>
    </w:p>
    <w:p w:rsidR="00F2166C" w:rsidRDefault="00F2166C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86201" w:rsidRPr="00E8220C" w:rsidRDefault="00F86201" w:rsidP="00F862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00F7A" w:rsidRPr="00E8220C" w:rsidRDefault="00900F7A" w:rsidP="00F8620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220C">
        <w:rPr>
          <w:rFonts w:ascii="Times New Roman" w:hAnsi="Times New Roman"/>
          <w:sz w:val="24"/>
          <w:szCs w:val="24"/>
        </w:rPr>
        <w:t xml:space="preserve">Budapest, </w:t>
      </w:r>
      <w:r w:rsidR="00B83158" w:rsidRPr="00E8220C">
        <w:rPr>
          <w:rFonts w:ascii="Times New Roman" w:hAnsi="Times New Roman"/>
          <w:sz w:val="24"/>
          <w:szCs w:val="24"/>
        </w:rPr>
        <w:t xml:space="preserve">2022. </w:t>
      </w:r>
      <w:r w:rsidR="00863E99">
        <w:rPr>
          <w:rFonts w:ascii="Times New Roman" w:hAnsi="Times New Roman"/>
          <w:sz w:val="24"/>
          <w:szCs w:val="24"/>
        </w:rPr>
        <w:t xml:space="preserve">augusztus </w:t>
      </w:r>
      <w:r w:rsidR="007327F0">
        <w:rPr>
          <w:rFonts w:ascii="Times New Roman" w:hAnsi="Times New Roman"/>
          <w:sz w:val="24"/>
          <w:szCs w:val="24"/>
        </w:rPr>
        <w:t>18</w:t>
      </w:r>
      <w:r w:rsidR="00863E99">
        <w:rPr>
          <w:rFonts w:ascii="Times New Roman" w:hAnsi="Times New Roman"/>
          <w:sz w:val="24"/>
          <w:szCs w:val="24"/>
        </w:rPr>
        <w:t>.</w:t>
      </w:r>
    </w:p>
    <w:p w:rsidR="00C7335A" w:rsidRPr="00E8220C" w:rsidRDefault="00C7335A" w:rsidP="00F8620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E8220C" w:rsidRDefault="00900F7A" w:rsidP="00F8620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E8220C" w:rsidRDefault="00900F7A" w:rsidP="00F8620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E8220C" w:rsidRDefault="00900F7A" w:rsidP="00F86201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00F7A" w:rsidRPr="00E8220C" w:rsidRDefault="00900F7A" w:rsidP="00F862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220C">
        <w:rPr>
          <w:rFonts w:ascii="Times New Roman" w:hAnsi="Times New Roman"/>
          <w:sz w:val="24"/>
          <w:szCs w:val="24"/>
          <w:lang w:val="x-none"/>
        </w:rPr>
        <w:tab/>
      </w:r>
      <w:r w:rsidRPr="00E8220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E8220C">
        <w:rPr>
          <w:rFonts w:ascii="Times New Roman" w:hAnsi="Times New Roman"/>
          <w:sz w:val="24"/>
          <w:szCs w:val="24"/>
        </w:rPr>
        <w:t>Csüllög Szilvia Márta</w:t>
      </w:r>
    </w:p>
    <w:p w:rsidR="00890E7B" w:rsidRPr="00E8220C" w:rsidRDefault="00900F7A" w:rsidP="00F862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220C">
        <w:rPr>
          <w:rFonts w:ascii="Times New Roman" w:hAnsi="Times New Roman"/>
          <w:sz w:val="24"/>
          <w:szCs w:val="24"/>
          <w:lang w:val="x-none"/>
        </w:rPr>
        <w:tab/>
      </w:r>
      <w:r w:rsidRPr="00E8220C">
        <w:rPr>
          <w:rFonts w:ascii="Times New Roman" w:hAnsi="Times New Roman"/>
          <w:sz w:val="24"/>
          <w:szCs w:val="24"/>
          <w:lang w:val="x-none"/>
        </w:rPr>
        <w:tab/>
      </w:r>
      <w:r w:rsidRPr="00E8220C">
        <w:rPr>
          <w:rFonts w:ascii="Times New Roman" w:hAnsi="Times New Roman"/>
          <w:sz w:val="24"/>
          <w:szCs w:val="24"/>
        </w:rPr>
        <w:t>Hatósági és Ügyfélszolgálati Iroda vezetője</w:t>
      </w:r>
    </w:p>
    <w:p w:rsidR="00CC2540" w:rsidRPr="00644162" w:rsidRDefault="00CC2540" w:rsidP="00E822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C2540" w:rsidRPr="00644162" w:rsidSect="004E5724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DE5" w:rsidRDefault="00233DE5">
      <w:pPr>
        <w:spacing w:after="0" w:line="240" w:lineRule="auto"/>
      </w:pPr>
      <w:r>
        <w:separator/>
      </w:r>
    </w:p>
  </w:endnote>
  <w:endnote w:type="continuationSeparator" w:id="0">
    <w:p w:rsidR="00233DE5" w:rsidRDefault="00233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568867"/>
      <w:docPartObj>
        <w:docPartGallery w:val="Page Numbers (Bottom of Page)"/>
        <w:docPartUnique/>
      </w:docPartObj>
    </w:sdtPr>
    <w:sdtEndPr/>
    <w:sdtContent>
      <w:p w:rsidR="00930E1E" w:rsidRDefault="00930E1E">
        <w:pPr>
          <w:pStyle w:val="llb"/>
          <w:jc w:val="center"/>
        </w:pPr>
        <w:r w:rsidRPr="00D66AAE">
          <w:rPr>
            <w:rFonts w:ascii="Times New Roman" w:hAnsi="Times New Roman"/>
            <w:sz w:val="24"/>
            <w:szCs w:val="24"/>
          </w:rPr>
          <w:fldChar w:fldCharType="begin"/>
        </w:r>
        <w:r w:rsidRPr="00D66AA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66AAE">
          <w:rPr>
            <w:rFonts w:ascii="Times New Roman" w:hAnsi="Times New Roman"/>
            <w:sz w:val="24"/>
            <w:szCs w:val="24"/>
          </w:rPr>
          <w:fldChar w:fldCharType="separate"/>
        </w:r>
        <w:r w:rsidR="00D41EF2">
          <w:rPr>
            <w:rFonts w:ascii="Times New Roman" w:hAnsi="Times New Roman"/>
            <w:noProof/>
            <w:sz w:val="24"/>
            <w:szCs w:val="24"/>
          </w:rPr>
          <w:t>7</w:t>
        </w:r>
        <w:r w:rsidRPr="00D66AA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30E1E" w:rsidRDefault="00930E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DE5" w:rsidRDefault="00233DE5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233DE5" w:rsidRDefault="00233DE5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2B62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360EC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27E"/>
    <w:multiLevelType w:val="hybridMultilevel"/>
    <w:tmpl w:val="F834AB98"/>
    <w:lvl w:ilvl="0" w:tplc="040E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62CCA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23652"/>
    <w:multiLevelType w:val="hybridMultilevel"/>
    <w:tmpl w:val="E598A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D4405"/>
    <w:multiLevelType w:val="hybridMultilevel"/>
    <w:tmpl w:val="BB2AC6BC"/>
    <w:lvl w:ilvl="0" w:tplc="040E000F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10D87"/>
    <w:multiLevelType w:val="hybridMultilevel"/>
    <w:tmpl w:val="90882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03F4"/>
    <w:multiLevelType w:val="hybridMultilevel"/>
    <w:tmpl w:val="F5FA0204"/>
    <w:lvl w:ilvl="0" w:tplc="040E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27138"/>
    <w:multiLevelType w:val="hybridMultilevel"/>
    <w:tmpl w:val="55B6B95E"/>
    <w:lvl w:ilvl="0" w:tplc="040E000F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4637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B431A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123F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B2C7A"/>
    <w:multiLevelType w:val="hybridMultilevel"/>
    <w:tmpl w:val="276804C6"/>
    <w:lvl w:ilvl="0" w:tplc="040E000F">
      <w:start w:val="8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31413"/>
    <w:multiLevelType w:val="hybridMultilevel"/>
    <w:tmpl w:val="4AE0F07C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70E48"/>
    <w:multiLevelType w:val="hybridMultilevel"/>
    <w:tmpl w:val="F71EF1A6"/>
    <w:lvl w:ilvl="0" w:tplc="040E000F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36EC8"/>
    <w:multiLevelType w:val="hybridMultilevel"/>
    <w:tmpl w:val="7CBA558C"/>
    <w:lvl w:ilvl="0" w:tplc="040E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91C87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26D06"/>
    <w:multiLevelType w:val="hybridMultilevel"/>
    <w:tmpl w:val="1AACA2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2633A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9406BB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9658E"/>
    <w:multiLevelType w:val="hybridMultilevel"/>
    <w:tmpl w:val="0DF6E432"/>
    <w:lvl w:ilvl="0" w:tplc="040E000F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93E3D"/>
    <w:multiLevelType w:val="hybridMultilevel"/>
    <w:tmpl w:val="EB023D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B317F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421A2"/>
    <w:multiLevelType w:val="hybridMultilevel"/>
    <w:tmpl w:val="3C54CC6A"/>
    <w:lvl w:ilvl="0" w:tplc="040E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A1050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A56BC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06DE4"/>
    <w:multiLevelType w:val="hybridMultilevel"/>
    <w:tmpl w:val="28127C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C7E71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C2FD3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C15D8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2"/>
  </w:num>
  <w:num w:numId="4">
    <w:abstractNumId w:val="13"/>
  </w:num>
  <w:num w:numId="5">
    <w:abstractNumId w:val="2"/>
  </w:num>
  <w:num w:numId="6">
    <w:abstractNumId w:val="20"/>
  </w:num>
  <w:num w:numId="7">
    <w:abstractNumId w:val="14"/>
  </w:num>
  <w:num w:numId="8">
    <w:abstractNumId w:val="7"/>
  </w:num>
  <w:num w:numId="9">
    <w:abstractNumId w:val="21"/>
  </w:num>
  <w:num w:numId="10">
    <w:abstractNumId w:val="8"/>
  </w:num>
  <w:num w:numId="11">
    <w:abstractNumId w:val="23"/>
  </w:num>
  <w:num w:numId="12">
    <w:abstractNumId w:val="5"/>
  </w:num>
  <w:num w:numId="13">
    <w:abstractNumId w:val="26"/>
  </w:num>
  <w:num w:numId="14">
    <w:abstractNumId w:val="16"/>
  </w:num>
  <w:num w:numId="15">
    <w:abstractNumId w:val="0"/>
  </w:num>
  <w:num w:numId="16">
    <w:abstractNumId w:val="25"/>
  </w:num>
  <w:num w:numId="17">
    <w:abstractNumId w:val="10"/>
  </w:num>
  <w:num w:numId="18">
    <w:abstractNumId w:val="11"/>
  </w:num>
  <w:num w:numId="19">
    <w:abstractNumId w:val="18"/>
  </w:num>
  <w:num w:numId="20">
    <w:abstractNumId w:val="1"/>
  </w:num>
  <w:num w:numId="21">
    <w:abstractNumId w:val="3"/>
  </w:num>
  <w:num w:numId="22">
    <w:abstractNumId w:val="28"/>
  </w:num>
  <w:num w:numId="23">
    <w:abstractNumId w:val="22"/>
  </w:num>
  <w:num w:numId="24">
    <w:abstractNumId w:val="19"/>
  </w:num>
  <w:num w:numId="25">
    <w:abstractNumId w:val="24"/>
  </w:num>
  <w:num w:numId="26">
    <w:abstractNumId w:val="29"/>
  </w:num>
  <w:num w:numId="27">
    <w:abstractNumId w:val="27"/>
  </w:num>
  <w:num w:numId="28">
    <w:abstractNumId w:val="6"/>
  </w:num>
  <w:num w:numId="29">
    <w:abstractNumId w:val="17"/>
  </w:num>
  <w:num w:numId="30">
    <w:abstractNumId w:val="4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ka Éva">
    <w15:presenceInfo w15:providerId="None" w15:userId="Burka Éva"/>
  </w15:person>
  <w15:person w15:author="Győrvári Attila">
    <w15:presenceInfo w15:providerId="None" w15:userId="Győrvári Atti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678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295D"/>
    <w:rsid w:val="000242FB"/>
    <w:rsid w:val="00027957"/>
    <w:rsid w:val="0003010E"/>
    <w:rsid w:val="00034C4B"/>
    <w:rsid w:val="00036EED"/>
    <w:rsid w:val="00042481"/>
    <w:rsid w:val="00043A91"/>
    <w:rsid w:val="000465D3"/>
    <w:rsid w:val="000466AC"/>
    <w:rsid w:val="000472C4"/>
    <w:rsid w:val="0005052B"/>
    <w:rsid w:val="00050662"/>
    <w:rsid w:val="00050DEB"/>
    <w:rsid w:val="00050F8A"/>
    <w:rsid w:val="00055AFF"/>
    <w:rsid w:val="00056B20"/>
    <w:rsid w:val="0005770B"/>
    <w:rsid w:val="00060DA7"/>
    <w:rsid w:val="000633EB"/>
    <w:rsid w:val="00063729"/>
    <w:rsid w:val="0006797F"/>
    <w:rsid w:val="00067DA2"/>
    <w:rsid w:val="00071CD6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6C45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0E1"/>
    <w:rsid w:val="000D7493"/>
    <w:rsid w:val="000E4B98"/>
    <w:rsid w:val="000E6434"/>
    <w:rsid w:val="000E7BC2"/>
    <w:rsid w:val="000F110C"/>
    <w:rsid w:val="000F3A6A"/>
    <w:rsid w:val="000F4AA2"/>
    <w:rsid w:val="000F4E54"/>
    <w:rsid w:val="000F54A0"/>
    <w:rsid w:val="00101B1A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5B4"/>
    <w:rsid w:val="001259BE"/>
    <w:rsid w:val="00136AF7"/>
    <w:rsid w:val="0014034B"/>
    <w:rsid w:val="00140911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40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DE1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11E2A"/>
    <w:rsid w:val="00213F34"/>
    <w:rsid w:val="00222C09"/>
    <w:rsid w:val="0022513A"/>
    <w:rsid w:val="00233DE5"/>
    <w:rsid w:val="002349C6"/>
    <w:rsid w:val="00235128"/>
    <w:rsid w:val="0023583D"/>
    <w:rsid w:val="00235A17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159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81A"/>
    <w:rsid w:val="002E7D64"/>
    <w:rsid w:val="002F1B6A"/>
    <w:rsid w:val="002F216B"/>
    <w:rsid w:val="002F458E"/>
    <w:rsid w:val="002F4709"/>
    <w:rsid w:val="002F5996"/>
    <w:rsid w:val="002F5DF0"/>
    <w:rsid w:val="002F6DF5"/>
    <w:rsid w:val="002F71F8"/>
    <w:rsid w:val="002F7C95"/>
    <w:rsid w:val="00302748"/>
    <w:rsid w:val="00307A7E"/>
    <w:rsid w:val="00311B84"/>
    <w:rsid w:val="00322789"/>
    <w:rsid w:val="00323F2A"/>
    <w:rsid w:val="00330ACF"/>
    <w:rsid w:val="00331037"/>
    <w:rsid w:val="00333487"/>
    <w:rsid w:val="00340AFC"/>
    <w:rsid w:val="00341A87"/>
    <w:rsid w:val="00341AE8"/>
    <w:rsid w:val="003448AB"/>
    <w:rsid w:val="0034724B"/>
    <w:rsid w:val="00350A81"/>
    <w:rsid w:val="0035221B"/>
    <w:rsid w:val="00354A99"/>
    <w:rsid w:val="00355519"/>
    <w:rsid w:val="0035716F"/>
    <w:rsid w:val="00364E1D"/>
    <w:rsid w:val="00365B97"/>
    <w:rsid w:val="00365F64"/>
    <w:rsid w:val="00371D99"/>
    <w:rsid w:val="00374669"/>
    <w:rsid w:val="003749E2"/>
    <w:rsid w:val="003763FA"/>
    <w:rsid w:val="003776C5"/>
    <w:rsid w:val="00384183"/>
    <w:rsid w:val="003871CA"/>
    <w:rsid w:val="00387678"/>
    <w:rsid w:val="0039252B"/>
    <w:rsid w:val="003929AC"/>
    <w:rsid w:val="00394EA5"/>
    <w:rsid w:val="0039685B"/>
    <w:rsid w:val="0039748B"/>
    <w:rsid w:val="003977E5"/>
    <w:rsid w:val="003A1D28"/>
    <w:rsid w:val="003A3D48"/>
    <w:rsid w:val="003B0F37"/>
    <w:rsid w:val="003B0FDA"/>
    <w:rsid w:val="003B2DBE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AF9"/>
    <w:rsid w:val="0045429F"/>
    <w:rsid w:val="00455121"/>
    <w:rsid w:val="00455C95"/>
    <w:rsid w:val="004563F0"/>
    <w:rsid w:val="00456C6D"/>
    <w:rsid w:val="00462A0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08AA"/>
    <w:rsid w:val="004A47C9"/>
    <w:rsid w:val="004A64BD"/>
    <w:rsid w:val="004A681A"/>
    <w:rsid w:val="004B2469"/>
    <w:rsid w:val="004B3A43"/>
    <w:rsid w:val="004C0111"/>
    <w:rsid w:val="004C6579"/>
    <w:rsid w:val="004C6CC5"/>
    <w:rsid w:val="004C7724"/>
    <w:rsid w:val="004D0602"/>
    <w:rsid w:val="004D0837"/>
    <w:rsid w:val="004D1BFD"/>
    <w:rsid w:val="004D36E2"/>
    <w:rsid w:val="004D3A89"/>
    <w:rsid w:val="004D5E6E"/>
    <w:rsid w:val="004E0A51"/>
    <w:rsid w:val="004E0F29"/>
    <w:rsid w:val="004E5724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78C"/>
    <w:rsid w:val="00525A46"/>
    <w:rsid w:val="00531E1A"/>
    <w:rsid w:val="00531FDF"/>
    <w:rsid w:val="00532B99"/>
    <w:rsid w:val="00532D54"/>
    <w:rsid w:val="00540889"/>
    <w:rsid w:val="00542A99"/>
    <w:rsid w:val="00545EC4"/>
    <w:rsid w:val="00547043"/>
    <w:rsid w:val="00552B97"/>
    <w:rsid w:val="00553527"/>
    <w:rsid w:val="00554281"/>
    <w:rsid w:val="00554664"/>
    <w:rsid w:val="00561964"/>
    <w:rsid w:val="005654A7"/>
    <w:rsid w:val="0056708A"/>
    <w:rsid w:val="00571B62"/>
    <w:rsid w:val="00572C0B"/>
    <w:rsid w:val="00572C67"/>
    <w:rsid w:val="00572F33"/>
    <w:rsid w:val="00573810"/>
    <w:rsid w:val="0057457F"/>
    <w:rsid w:val="005778E2"/>
    <w:rsid w:val="00591C17"/>
    <w:rsid w:val="00593476"/>
    <w:rsid w:val="00593737"/>
    <w:rsid w:val="005A1A40"/>
    <w:rsid w:val="005A1CB1"/>
    <w:rsid w:val="005A2167"/>
    <w:rsid w:val="005A2DF5"/>
    <w:rsid w:val="005A40DF"/>
    <w:rsid w:val="005A703A"/>
    <w:rsid w:val="005A7E8D"/>
    <w:rsid w:val="005B03DB"/>
    <w:rsid w:val="005B03DE"/>
    <w:rsid w:val="005B05B2"/>
    <w:rsid w:val="005B06BA"/>
    <w:rsid w:val="005B0DA4"/>
    <w:rsid w:val="005B1273"/>
    <w:rsid w:val="005B228D"/>
    <w:rsid w:val="005B36E2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E7FBF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899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D84"/>
    <w:rsid w:val="00633EC1"/>
    <w:rsid w:val="00634993"/>
    <w:rsid w:val="006354B9"/>
    <w:rsid w:val="00636985"/>
    <w:rsid w:val="00644162"/>
    <w:rsid w:val="00644409"/>
    <w:rsid w:val="0064638B"/>
    <w:rsid w:val="006476EF"/>
    <w:rsid w:val="0065011C"/>
    <w:rsid w:val="00650D3E"/>
    <w:rsid w:val="00651C7F"/>
    <w:rsid w:val="00652956"/>
    <w:rsid w:val="00652AAA"/>
    <w:rsid w:val="00654DC3"/>
    <w:rsid w:val="00662492"/>
    <w:rsid w:val="00664A5F"/>
    <w:rsid w:val="00671D53"/>
    <w:rsid w:val="00671F84"/>
    <w:rsid w:val="00675480"/>
    <w:rsid w:val="00675DE9"/>
    <w:rsid w:val="00676801"/>
    <w:rsid w:val="00680527"/>
    <w:rsid w:val="006813F7"/>
    <w:rsid w:val="00682579"/>
    <w:rsid w:val="00683085"/>
    <w:rsid w:val="00683883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62A"/>
    <w:rsid w:val="006D76E6"/>
    <w:rsid w:val="006E03F6"/>
    <w:rsid w:val="006E1626"/>
    <w:rsid w:val="006E54FC"/>
    <w:rsid w:val="006E5D77"/>
    <w:rsid w:val="006F5D69"/>
    <w:rsid w:val="006F6AA2"/>
    <w:rsid w:val="006F7AF0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27F0"/>
    <w:rsid w:val="00735008"/>
    <w:rsid w:val="00735057"/>
    <w:rsid w:val="0073684A"/>
    <w:rsid w:val="00740A6D"/>
    <w:rsid w:val="00740E90"/>
    <w:rsid w:val="007476D8"/>
    <w:rsid w:val="0076064B"/>
    <w:rsid w:val="00763031"/>
    <w:rsid w:val="007639BC"/>
    <w:rsid w:val="0076462C"/>
    <w:rsid w:val="00764730"/>
    <w:rsid w:val="00764F11"/>
    <w:rsid w:val="0076500A"/>
    <w:rsid w:val="00766847"/>
    <w:rsid w:val="007724E0"/>
    <w:rsid w:val="00777384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365D"/>
    <w:rsid w:val="007C3D5B"/>
    <w:rsid w:val="007C523A"/>
    <w:rsid w:val="007C688C"/>
    <w:rsid w:val="007C6BB6"/>
    <w:rsid w:val="007C73A7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D2A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7AF3"/>
    <w:rsid w:val="00842CFA"/>
    <w:rsid w:val="008431B3"/>
    <w:rsid w:val="00843704"/>
    <w:rsid w:val="00843F47"/>
    <w:rsid w:val="00844344"/>
    <w:rsid w:val="0084494C"/>
    <w:rsid w:val="00847E42"/>
    <w:rsid w:val="0085154A"/>
    <w:rsid w:val="00851929"/>
    <w:rsid w:val="0085422B"/>
    <w:rsid w:val="008579E3"/>
    <w:rsid w:val="00857A02"/>
    <w:rsid w:val="0086058E"/>
    <w:rsid w:val="00862D94"/>
    <w:rsid w:val="00863E99"/>
    <w:rsid w:val="00864C21"/>
    <w:rsid w:val="00865796"/>
    <w:rsid w:val="008662A3"/>
    <w:rsid w:val="00872A2E"/>
    <w:rsid w:val="00873B49"/>
    <w:rsid w:val="00882A12"/>
    <w:rsid w:val="008833B3"/>
    <w:rsid w:val="00883DE8"/>
    <w:rsid w:val="00885DA3"/>
    <w:rsid w:val="008906B0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58E0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0F7A"/>
    <w:rsid w:val="00901D2B"/>
    <w:rsid w:val="00902256"/>
    <w:rsid w:val="00902769"/>
    <w:rsid w:val="00903225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0E1E"/>
    <w:rsid w:val="009337D9"/>
    <w:rsid w:val="00937198"/>
    <w:rsid w:val="009426D8"/>
    <w:rsid w:val="0094273B"/>
    <w:rsid w:val="00942D2E"/>
    <w:rsid w:val="0094329C"/>
    <w:rsid w:val="00943AB1"/>
    <w:rsid w:val="00945A64"/>
    <w:rsid w:val="00946D00"/>
    <w:rsid w:val="00947176"/>
    <w:rsid w:val="0094750E"/>
    <w:rsid w:val="0095071E"/>
    <w:rsid w:val="0095121D"/>
    <w:rsid w:val="00952EFF"/>
    <w:rsid w:val="00954765"/>
    <w:rsid w:val="00961762"/>
    <w:rsid w:val="00964D53"/>
    <w:rsid w:val="00965081"/>
    <w:rsid w:val="009654E2"/>
    <w:rsid w:val="009709F0"/>
    <w:rsid w:val="0097287E"/>
    <w:rsid w:val="00972B97"/>
    <w:rsid w:val="00974DBE"/>
    <w:rsid w:val="00975F8C"/>
    <w:rsid w:val="00977E2E"/>
    <w:rsid w:val="0098020D"/>
    <w:rsid w:val="0098093B"/>
    <w:rsid w:val="00982D3F"/>
    <w:rsid w:val="00982F53"/>
    <w:rsid w:val="0098613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F0D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8B4"/>
    <w:rsid w:val="009F1BE6"/>
    <w:rsid w:val="009F23B1"/>
    <w:rsid w:val="009F770D"/>
    <w:rsid w:val="00A0066D"/>
    <w:rsid w:val="00A02F08"/>
    <w:rsid w:val="00A02FC0"/>
    <w:rsid w:val="00A052D5"/>
    <w:rsid w:val="00A053FF"/>
    <w:rsid w:val="00A0644E"/>
    <w:rsid w:val="00A06D13"/>
    <w:rsid w:val="00A077D3"/>
    <w:rsid w:val="00A07FAE"/>
    <w:rsid w:val="00A12337"/>
    <w:rsid w:val="00A12879"/>
    <w:rsid w:val="00A133F5"/>
    <w:rsid w:val="00A150A2"/>
    <w:rsid w:val="00A1729F"/>
    <w:rsid w:val="00A17E99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879"/>
    <w:rsid w:val="00A43C79"/>
    <w:rsid w:val="00A4464E"/>
    <w:rsid w:val="00A525D4"/>
    <w:rsid w:val="00A54020"/>
    <w:rsid w:val="00A56E8A"/>
    <w:rsid w:val="00A65E90"/>
    <w:rsid w:val="00A67302"/>
    <w:rsid w:val="00A73313"/>
    <w:rsid w:val="00A74E62"/>
    <w:rsid w:val="00A74E70"/>
    <w:rsid w:val="00A765ED"/>
    <w:rsid w:val="00A829A3"/>
    <w:rsid w:val="00A830A0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2FE0"/>
    <w:rsid w:val="00AC38C1"/>
    <w:rsid w:val="00AC5509"/>
    <w:rsid w:val="00AC5873"/>
    <w:rsid w:val="00AC6684"/>
    <w:rsid w:val="00AC7DD3"/>
    <w:rsid w:val="00AD09F7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31E"/>
    <w:rsid w:val="00AF74CC"/>
    <w:rsid w:val="00B00716"/>
    <w:rsid w:val="00B05375"/>
    <w:rsid w:val="00B05F43"/>
    <w:rsid w:val="00B06DFC"/>
    <w:rsid w:val="00B10702"/>
    <w:rsid w:val="00B11F10"/>
    <w:rsid w:val="00B155B3"/>
    <w:rsid w:val="00B16E4B"/>
    <w:rsid w:val="00B2686D"/>
    <w:rsid w:val="00B3040A"/>
    <w:rsid w:val="00B33F12"/>
    <w:rsid w:val="00B34435"/>
    <w:rsid w:val="00B34813"/>
    <w:rsid w:val="00B44B99"/>
    <w:rsid w:val="00B46373"/>
    <w:rsid w:val="00B46604"/>
    <w:rsid w:val="00B5062B"/>
    <w:rsid w:val="00B52107"/>
    <w:rsid w:val="00B5283B"/>
    <w:rsid w:val="00B52CF2"/>
    <w:rsid w:val="00B535E7"/>
    <w:rsid w:val="00B63B0D"/>
    <w:rsid w:val="00B64D64"/>
    <w:rsid w:val="00B64DBD"/>
    <w:rsid w:val="00B6548B"/>
    <w:rsid w:val="00B66D37"/>
    <w:rsid w:val="00B67624"/>
    <w:rsid w:val="00B7041D"/>
    <w:rsid w:val="00B71C27"/>
    <w:rsid w:val="00B723CF"/>
    <w:rsid w:val="00B72937"/>
    <w:rsid w:val="00B73F91"/>
    <w:rsid w:val="00B80AEA"/>
    <w:rsid w:val="00B81BD0"/>
    <w:rsid w:val="00B83158"/>
    <w:rsid w:val="00B84244"/>
    <w:rsid w:val="00B844BE"/>
    <w:rsid w:val="00B8454E"/>
    <w:rsid w:val="00B90357"/>
    <w:rsid w:val="00B9041E"/>
    <w:rsid w:val="00B91281"/>
    <w:rsid w:val="00B91790"/>
    <w:rsid w:val="00BA4525"/>
    <w:rsid w:val="00BA7822"/>
    <w:rsid w:val="00BC077E"/>
    <w:rsid w:val="00BC4DE8"/>
    <w:rsid w:val="00BC7169"/>
    <w:rsid w:val="00BC74CC"/>
    <w:rsid w:val="00BC7528"/>
    <w:rsid w:val="00BD158E"/>
    <w:rsid w:val="00BD3E60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9DD"/>
    <w:rsid w:val="00C13EF5"/>
    <w:rsid w:val="00C2533E"/>
    <w:rsid w:val="00C263DA"/>
    <w:rsid w:val="00C306C5"/>
    <w:rsid w:val="00C36097"/>
    <w:rsid w:val="00C401BC"/>
    <w:rsid w:val="00C405A9"/>
    <w:rsid w:val="00C40E7E"/>
    <w:rsid w:val="00C449F6"/>
    <w:rsid w:val="00C45B43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61F5"/>
    <w:rsid w:val="00C7082F"/>
    <w:rsid w:val="00C7335A"/>
    <w:rsid w:val="00C73570"/>
    <w:rsid w:val="00C805E8"/>
    <w:rsid w:val="00C82629"/>
    <w:rsid w:val="00C82F97"/>
    <w:rsid w:val="00C8324F"/>
    <w:rsid w:val="00C84795"/>
    <w:rsid w:val="00C9389D"/>
    <w:rsid w:val="00C94AE7"/>
    <w:rsid w:val="00C97C67"/>
    <w:rsid w:val="00CA1C7E"/>
    <w:rsid w:val="00CA2160"/>
    <w:rsid w:val="00CA2586"/>
    <w:rsid w:val="00CA3CE2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540"/>
    <w:rsid w:val="00CC42A1"/>
    <w:rsid w:val="00CC6535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847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EF2"/>
    <w:rsid w:val="00D43114"/>
    <w:rsid w:val="00D47E03"/>
    <w:rsid w:val="00D533B0"/>
    <w:rsid w:val="00D61BC7"/>
    <w:rsid w:val="00D6348B"/>
    <w:rsid w:val="00D63653"/>
    <w:rsid w:val="00D66AAE"/>
    <w:rsid w:val="00D70D43"/>
    <w:rsid w:val="00D73EF3"/>
    <w:rsid w:val="00D74B5E"/>
    <w:rsid w:val="00D74CD1"/>
    <w:rsid w:val="00D75D40"/>
    <w:rsid w:val="00D76DF4"/>
    <w:rsid w:val="00D779BC"/>
    <w:rsid w:val="00D80B0B"/>
    <w:rsid w:val="00D80DFB"/>
    <w:rsid w:val="00D84F8D"/>
    <w:rsid w:val="00D86868"/>
    <w:rsid w:val="00D90178"/>
    <w:rsid w:val="00D91369"/>
    <w:rsid w:val="00D97311"/>
    <w:rsid w:val="00D97EB8"/>
    <w:rsid w:val="00DA3513"/>
    <w:rsid w:val="00DA391F"/>
    <w:rsid w:val="00DA6727"/>
    <w:rsid w:val="00DB0D47"/>
    <w:rsid w:val="00DB147A"/>
    <w:rsid w:val="00DB244E"/>
    <w:rsid w:val="00DB2B4B"/>
    <w:rsid w:val="00DB2E41"/>
    <w:rsid w:val="00DB5188"/>
    <w:rsid w:val="00DB5A4E"/>
    <w:rsid w:val="00DB6A34"/>
    <w:rsid w:val="00DC17E6"/>
    <w:rsid w:val="00DD1906"/>
    <w:rsid w:val="00DD393C"/>
    <w:rsid w:val="00DE0780"/>
    <w:rsid w:val="00DE2617"/>
    <w:rsid w:val="00DF2243"/>
    <w:rsid w:val="00DF2E51"/>
    <w:rsid w:val="00DF4443"/>
    <w:rsid w:val="00DF523F"/>
    <w:rsid w:val="00DF6A85"/>
    <w:rsid w:val="00DF7F55"/>
    <w:rsid w:val="00E01A0F"/>
    <w:rsid w:val="00E044C9"/>
    <w:rsid w:val="00E05189"/>
    <w:rsid w:val="00E0733F"/>
    <w:rsid w:val="00E11353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3A7"/>
    <w:rsid w:val="00E55ECA"/>
    <w:rsid w:val="00E560AA"/>
    <w:rsid w:val="00E57513"/>
    <w:rsid w:val="00E654F0"/>
    <w:rsid w:val="00E70907"/>
    <w:rsid w:val="00E70BB9"/>
    <w:rsid w:val="00E739BE"/>
    <w:rsid w:val="00E751CD"/>
    <w:rsid w:val="00E77722"/>
    <w:rsid w:val="00E81B70"/>
    <w:rsid w:val="00E8220C"/>
    <w:rsid w:val="00E84B1F"/>
    <w:rsid w:val="00E85A9A"/>
    <w:rsid w:val="00E85ADE"/>
    <w:rsid w:val="00E8739D"/>
    <w:rsid w:val="00E90D46"/>
    <w:rsid w:val="00E9217B"/>
    <w:rsid w:val="00E92BD0"/>
    <w:rsid w:val="00E9321C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54B"/>
    <w:rsid w:val="00ED0BFA"/>
    <w:rsid w:val="00ED17D6"/>
    <w:rsid w:val="00ED1945"/>
    <w:rsid w:val="00ED517A"/>
    <w:rsid w:val="00ED6CDF"/>
    <w:rsid w:val="00EE0FB4"/>
    <w:rsid w:val="00EE4115"/>
    <w:rsid w:val="00EE4504"/>
    <w:rsid w:val="00EE7B3B"/>
    <w:rsid w:val="00EF0ADC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6C"/>
    <w:rsid w:val="00F25139"/>
    <w:rsid w:val="00F25B3B"/>
    <w:rsid w:val="00F25B9C"/>
    <w:rsid w:val="00F32103"/>
    <w:rsid w:val="00F34455"/>
    <w:rsid w:val="00F35077"/>
    <w:rsid w:val="00F361FA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918"/>
    <w:rsid w:val="00F7752B"/>
    <w:rsid w:val="00F80E43"/>
    <w:rsid w:val="00F81FC5"/>
    <w:rsid w:val="00F83CC4"/>
    <w:rsid w:val="00F86201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CB7"/>
    <w:rsid w:val="00FB6E6D"/>
    <w:rsid w:val="00FC03C2"/>
    <w:rsid w:val="00FC362A"/>
    <w:rsid w:val="00FC53FC"/>
    <w:rsid w:val="00FC5971"/>
    <w:rsid w:val="00FC7182"/>
    <w:rsid w:val="00FD155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422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151">
    <w:name w:val="Rácsos táblázat151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2">
    <w:name w:val="Rácsos táblázat1512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Rcsostblzat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BC7169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1">
    <w:name w:val="Rácsos táblázat3411"/>
    <w:basedOn w:val="Normltblzat"/>
    <w:next w:val="Rcsostblzat"/>
    <w:uiPriority w:val="59"/>
    <w:rsid w:val="00B64DB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350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Rcsostblzat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">
    <w:name w:val="Rácsos táblázat73"/>
    <w:basedOn w:val="Normltblzat"/>
    <w:next w:val="Rcsostblzat"/>
    <w:uiPriority w:val="59"/>
    <w:rsid w:val="0003010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1">
    <w:name w:val="Rácsos táblázat121"/>
    <w:basedOn w:val="Normltblzat"/>
    <w:next w:val="Rcsostblzat"/>
    <w:uiPriority w:val="59"/>
    <w:rsid w:val="0003010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359E2-B0E3-47B2-8EC4-DD0D5C6FF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1460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4</cp:revision>
  <cp:lastPrinted>2015-06-19T08:32:00Z</cp:lastPrinted>
  <dcterms:created xsi:type="dcterms:W3CDTF">2022-08-19T09:05:00Z</dcterms:created>
  <dcterms:modified xsi:type="dcterms:W3CDTF">2022-08-23T08:50:00Z</dcterms:modified>
</cp:coreProperties>
</file>